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4D5E6D" w14:paraId="40769809" w14:textId="77777777" w:rsidTr="003C4F6F">
        <w:tc>
          <w:tcPr>
            <w:tcW w:w="4428" w:type="dxa"/>
          </w:tcPr>
          <w:p w14:paraId="6C5202ED" w14:textId="313AB851" w:rsidR="000348ED" w:rsidRPr="004D5E6D" w:rsidRDefault="005D05AC" w:rsidP="004D5E6D">
            <w:pPr>
              <w:tabs>
                <w:tab w:val="left" w:pos="851"/>
              </w:tabs>
              <w:rPr>
                <w:rFonts w:ascii="Calibri" w:hAnsi="Calibri"/>
              </w:rPr>
            </w:pPr>
            <w:r w:rsidRPr="004D5E6D">
              <w:rPr>
                <w:rFonts w:ascii="Calibri" w:hAnsi="Calibri"/>
              </w:rPr>
              <w:t>From:</w:t>
            </w:r>
            <w:r w:rsidRPr="004D5E6D">
              <w:rPr>
                <w:rFonts w:ascii="Calibri" w:hAnsi="Calibri"/>
              </w:rPr>
              <w:tab/>
            </w:r>
            <w:r w:rsidR="003C4F6F">
              <w:rPr>
                <w:rFonts w:ascii="Calibri" w:hAnsi="Calibri"/>
              </w:rPr>
              <w:t>ENAV</w:t>
            </w:r>
            <w:r w:rsidR="004D5E6D" w:rsidRPr="004D5E6D">
              <w:rPr>
                <w:rFonts w:ascii="Calibri" w:hAnsi="Calibri"/>
              </w:rPr>
              <w:t xml:space="preserve"> </w:t>
            </w:r>
            <w:r w:rsidRPr="004D5E6D">
              <w:rPr>
                <w:rFonts w:ascii="Calibri" w:hAnsi="Calibri"/>
              </w:rPr>
              <w:t>C</w:t>
            </w:r>
            <w:r w:rsidR="00050DA7" w:rsidRPr="004D5E6D">
              <w:rPr>
                <w:rFonts w:ascii="Calibri" w:hAnsi="Calibri"/>
              </w:rPr>
              <w:t>ommittee</w:t>
            </w:r>
          </w:p>
        </w:tc>
        <w:tc>
          <w:tcPr>
            <w:tcW w:w="5461" w:type="dxa"/>
          </w:tcPr>
          <w:p w14:paraId="21471ED5" w14:textId="431ABA97" w:rsidR="000348ED" w:rsidRPr="004D5E6D" w:rsidRDefault="00A4739E" w:rsidP="005152E3">
            <w:pPr>
              <w:jc w:val="right"/>
              <w:rPr>
                <w:rFonts w:ascii="Calibri" w:hAnsi="Calibri"/>
              </w:rPr>
            </w:pPr>
            <w:r>
              <w:rPr>
                <w:rFonts w:ascii="Calibri" w:hAnsi="Calibri"/>
              </w:rPr>
              <w:t>ENAV2</w:t>
            </w:r>
            <w:r w:rsidR="005152E3">
              <w:rPr>
                <w:rFonts w:ascii="Calibri" w:hAnsi="Calibri"/>
              </w:rPr>
              <w:t>4</w:t>
            </w:r>
            <w:r w:rsidR="00083320">
              <w:rPr>
                <w:rFonts w:ascii="Calibri" w:hAnsi="Calibri"/>
              </w:rPr>
              <w:t>-12.3.8</w:t>
            </w:r>
          </w:p>
        </w:tc>
      </w:tr>
      <w:tr w:rsidR="000348ED" w:rsidRPr="004D5E6D" w14:paraId="411A1FC9" w14:textId="77777777" w:rsidTr="003C4F6F">
        <w:tc>
          <w:tcPr>
            <w:tcW w:w="4428" w:type="dxa"/>
          </w:tcPr>
          <w:p w14:paraId="20B37620" w14:textId="7105D704" w:rsidR="000348ED" w:rsidRPr="004D5E6D" w:rsidRDefault="005D05AC" w:rsidP="00176FA8">
            <w:pPr>
              <w:tabs>
                <w:tab w:val="left" w:pos="851"/>
              </w:tabs>
              <w:rPr>
                <w:rFonts w:ascii="Calibri" w:hAnsi="Calibri"/>
              </w:rPr>
            </w:pPr>
            <w:r w:rsidRPr="004D5E6D">
              <w:rPr>
                <w:rFonts w:ascii="Calibri" w:hAnsi="Calibri"/>
              </w:rPr>
              <w:t>To:</w:t>
            </w:r>
            <w:r w:rsidRPr="004D5E6D">
              <w:rPr>
                <w:rFonts w:ascii="Calibri" w:hAnsi="Calibri"/>
              </w:rPr>
              <w:tab/>
            </w:r>
            <w:del w:id="0" w:author="Plenary Room" w:date="2019-10-10T17:06:00Z">
              <w:r w:rsidR="003C4F6F" w:rsidDel="00176FA8">
                <w:rPr>
                  <w:rFonts w:ascii="Calibri" w:hAnsi="Calibri"/>
                </w:rPr>
                <w:delText>VTS, ARM, ENG</w:delText>
              </w:r>
              <w:r w:rsidR="004D5E6D" w:rsidDel="00176FA8">
                <w:rPr>
                  <w:rFonts w:ascii="Calibri" w:hAnsi="Calibri"/>
                </w:rPr>
                <w:delText xml:space="preserve"> </w:delText>
              </w:r>
              <w:r w:rsidR="00902AA4" w:rsidRPr="004D5E6D" w:rsidDel="00176FA8">
                <w:rPr>
                  <w:rFonts w:ascii="Calibri" w:hAnsi="Calibri"/>
                </w:rPr>
                <w:delText>Committee</w:delText>
              </w:r>
            </w:del>
            <w:ins w:id="1" w:author="Plenary Room" w:date="2019-10-10T17:06:00Z">
              <w:r w:rsidR="00176FA8">
                <w:rPr>
                  <w:rFonts w:ascii="Calibri" w:hAnsi="Calibri"/>
                </w:rPr>
                <w:t>PAP</w:t>
              </w:r>
            </w:ins>
          </w:p>
        </w:tc>
        <w:tc>
          <w:tcPr>
            <w:tcW w:w="5461" w:type="dxa"/>
          </w:tcPr>
          <w:p w14:paraId="1FC76FD6" w14:textId="3B2419DD" w:rsidR="000348ED" w:rsidRPr="004D5E6D" w:rsidRDefault="005152E3" w:rsidP="004D5E6D">
            <w:pPr>
              <w:jc w:val="right"/>
              <w:rPr>
                <w:rFonts w:ascii="Calibri" w:hAnsi="Calibri"/>
              </w:rPr>
            </w:pPr>
            <w:r>
              <w:rPr>
                <w:rFonts w:ascii="Calibri" w:hAnsi="Calibri"/>
              </w:rPr>
              <w:t>10 October 2019</w:t>
            </w:r>
          </w:p>
        </w:tc>
      </w:tr>
    </w:tbl>
    <w:p w14:paraId="224240F5" w14:textId="4A4BA7A8" w:rsidR="000348ED" w:rsidRPr="00E66034" w:rsidRDefault="003C4F6F" w:rsidP="005D05AC">
      <w:pPr>
        <w:pStyle w:val="Title"/>
        <w:spacing w:before="480" w:after="120"/>
        <w:rPr>
          <w:rFonts w:ascii="Calibri" w:hAnsi="Calibri"/>
          <w:color w:val="00558C"/>
        </w:rPr>
      </w:pPr>
      <w:r w:rsidRPr="00E66034">
        <w:rPr>
          <w:rFonts w:ascii="Calibri" w:hAnsi="Calibri"/>
          <w:color w:val="00558C"/>
        </w:rPr>
        <w:t xml:space="preserve"> </w:t>
      </w:r>
      <w:r w:rsidR="00E66034" w:rsidRPr="00E66034">
        <w:rPr>
          <w:rFonts w:ascii="Calibri" w:hAnsi="Calibri"/>
          <w:color w:val="00558C"/>
        </w:rPr>
        <w:t>LIAISON NOTE</w:t>
      </w:r>
    </w:p>
    <w:p w14:paraId="62C2AFCC" w14:textId="647A21CA" w:rsidR="000348ED" w:rsidRPr="00E66034" w:rsidRDefault="005152E3" w:rsidP="004D5E6D">
      <w:pPr>
        <w:pStyle w:val="Title"/>
        <w:spacing w:after="120"/>
        <w:rPr>
          <w:rFonts w:ascii="Calibri" w:hAnsi="Calibri"/>
          <w:color w:val="00558C"/>
        </w:rPr>
      </w:pPr>
      <w:r>
        <w:rPr>
          <w:rFonts w:ascii="Calibri" w:hAnsi="Calibri"/>
          <w:color w:val="00558C"/>
        </w:rPr>
        <w:t xml:space="preserve">Proposed </w:t>
      </w:r>
      <w:r w:rsidR="006D5630">
        <w:rPr>
          <w:rFonts w:ascii="Calibri" w:hAnsi="Calibri"/>
          <w:color w:val="00558C"/>
        </w:rPr>
        <w:t>e-navigation</w:t>
      </w:r>
      <w:r>
        <w:rPr>
          <w:rFonts w:ascii="Calibri" w:hAnsi="Calibri"/>
          <w:color w:val="00558C"/>
        </w:rPr>
        <w:t xml:space="preserve"> documentation architecture</w:t>
      </w:r>
      <w:r w:rsidR="003C4F6F">
        <w:rPr>
          <w:rFonts w:ascii="Calibri" w:hAnsi="Calibri"/>
          <w:color w:val="00558C"/>
        </w:rPr>
        <w:t xml:space="preserve"> </w:t>
      </w:r>
      <w:r>
        <w:rPr>
          <w:rFonts w:ascii="Calibri" w:hAnsi="Calibri"/>
          <w:color w:val="00558C"/>
        </w:rPr>
        <w:t>&amp; update</w:t>
      </w:r>
    </w:p>
    <w:p w14:paraId="61DF192C" w14:textId="77777777" w:rsidR="0064435F" w:rsidRPr="00E66034" w:rsidRDefault="0064435F" w:rsidP="00174337">
      <w:pPr>
        <w:pStyle w:val="Heading1"/>
        <w:numPr>
          <w:ilvl w:val="0"/>
          <w:numId w:val="11"/>
        </w:numPr>
        <w:tabs>
          <w:tab w:val="clear" w:pos="432"/>
        </w:tabs>
        <w:ind w:left="567" w:hanging="567"/>
      </w:pPr>
      <w:r w:rsidRPr="00E66034">
        <w:t>Introduction</w:t>
      </w:r>
    </w:p>
    <w:p w14:paraId="6E2C3215" w14:textId="4B0B7B83" w:rsidR="00174337" w:rsidRPr="00EE77BE" w:rsidRDefault="00267339" w:rsidP="00174337">
      <w:pPr>
        <w:pStyle w:val="BodyText"/>
      </w:pPr>
      <w:r>
        <w:t xml:space="preserve">During the review of the available IALA documentation related to </w:t>
      </w:r>
      <w:r w:rsidR="006D5630">
        <w:t>e-navigation</w:t>
      </w:r>
      <w:r w:rsidR="00344B2B">
        <w:t xml:space="preserve"> the </w:t>
      </w:r>
      <w:r w:rsidR="00344B2B" w:rsidRPr="00344B2B">
        <w:t>ENAV committee recognizes the</w:t>
      </w:r>
      <w:r w:rsidR="00344B2B">
        <w:t xml:space="preserve"> output of the EfficienSea2 </w:t>
      </w:r>
      <w:r w:rsidR="006D5630">
        <w:t xml:space="preserve">project </w:t>
      </w:r>
      <w:r w:rsidR="00344B2B">
        <w:t>(</w:t>
      </w:r>
      <w:r w:rsidR="006D5630">
        <w:t>Deliverable D1.12)</w:t>
      </w:r>
      <w:r w:rsidR="00376958">
        <w:t xml:space="preserve">. </w:t>
      </w:r>
      <w:r w:rsidR="006D5630">
        <w:t xml:space="preserve"> </w:t>
      </w:r>
      <w:r w:rsidR="00376958">
        <w:t>T</w:t>
      </w:r>
      <w:r>
        <w:t xml:space="preserve">he ENAV committee identified a number of updates required to existing </w:t>
      </w:r>
      <w:r w:rsidR="00376958">
        <w:t xml:space="preserve">IALA </w:t>
      </w:r>
      <w:r>
        <w:t xml:space="preserve">documents to reflect the most recent </w:t>
      </w:r>
      <w:r w:rsidR="00376958">
        <w:t xml:space="preserve">e-navigation </w:t>
      </w:r>
      <w:r>
        <w:t>developments such as VDES</w:t>
      </w:r>
      <w:r w:rsidR="002871E5" w:rsidRPr="00DE1A43">
        <w:t xml:space="preserve">.  </w:t>
      </w:r>
      <w:r>
        <w:t xml:space="preserve">The committee also acknowledged that the overall architecture of the </w:t>
      </w:r>
      <w:r w:rsidR="006D5630">
        <w:t>e-navigation</w:t>
      </w:r>
      <w:r>
        <w:t xml:space="preserve"> documents available at IALA could be difficult to navigate for IALA members who have not directly participated in the production of those documents.</w:t>
      </w:r>
      <w:r w:rsidR="00344B2B">
        <w:t xml:space="preserve"> </w:t>
      </w:r>
    </w:p>
    <w:p w14:paraId="14E6133A" w14:textId="6CD624B4" w:rsidR="00174337" w:rsidRPr="00E66034" w:rsidRDefault="00174337" w:rsidP="00174337">
      <w:pPr>
        <w:pStyle w:val="Heading1"/>
        <w:numPr>
          <w:ilvl w:val="0"/>
          <w:numId w:val="11"/>
        </w:numPr>
        <w:tabs>
          <w:tab w:val="clear" w:pos="432"/>
        </w:tabs>
        <w:ind w:left="567" w:hanging="567"/>
      </w:pPr>
      <w:r>
        <w:t xml:space="preserve">Proposed </w:t>
      </w:r>
      <w:r w:rsidR="006D5630">
        <w:t>e-navigation</w:t>
      </w:r>
      <w:r w:rsidR="005152E3">
        <w:t xml:space="preserve"> documentation architecture</w:t>
      </w:r>
      <w:r w:rsidR="00267339">
        <w:t xml:space="preserve"> and update</w:t>
      </w:r>
    </w:p>
    <w:p w14:paraId="3A1CBDB9" w14:textId="50731DDD" w:rsidR="00267339" w:rsidRDefault="00267339" w:rsidP="00174337">
      <w:pPr>
        <w:pStyle w:val="BodyText"/>
      </w:pPr>
      <w:r>
        <w:t xml:space="preserve">The ENAV committee has developed a proposed </w:t>
      </w:r>
      <w:r w:rsidR="006D5630">
        <w:t>e-navigation</w:t>
      </w:r>
      <w:r>
        <w:t xml:space="preserve"> document architecture to help members navigate the available documentation. This documentation architecture proposes, amongst other changes, a new</w:t>
      </w:r>
      <w:r w:rsidR="002858E2">
        <w:t xml:space="preserve"> general</w:t>
      </w:r>
      <w:r>
        <w:t xml:space="preserve"> IALA recommendation on </w:t>
      </w:r>
      <w:r w:rsidR="006D5630">
        <w:t>e-navigation</w:t>
      </w:r>
      <w:r>
        <w:t xml:space="preserve"> that would identify the different aspects of </w:t>
      </w:r>
      <w:r w:rsidR="006D5630">
        <w:t>e-navigation</w:t>
      </w:r>
      <w:r>
        <w:t xml:space="preserve"> and reference appropriate documents discussing these aspects</w:t>
      </w:r>
      <w:r w:rsidR="002858E2">
        <w:t xml:space="preserve"> to provide guidance to IALA members</w:t>
      </w:r>
      <w:r>
        <w:t xml:space="preserve">. See </w:t>
      </w:r>
      <w:r w:rsidR="002858E2">
        <w:t>Figure 1</w:t>
      </w:r>
      <w:r>
        <w:t xml:space="preserve"> below.</w:t>
      </w:r>
    </w:p>
    <w:p w14:paraId="4C972B53" w14:textId="77777777" w:rsidR="002858E2" w:rsidRDefault="002858E2" w:rsidP="00174337">
      <w:pPr>
        <w:pStyle w:val="BodyText"/>
      </w:pPr>
    </w:p>
    <w:p w14:paraId="70F0DC85" w14:textId="4607BEE9" w:rsidR="00267339" w:rsidRDefault="006D5630" w:rsidP="00174337">
      <w:pPr>
        <w:pStyle w:val="BodyText"/>
      </w:pPr>
      <w:r>
        <w:rPr>
          <w:noProof/>
        </w:rPr>
        <w:drawing>
          <wp:inline distT="0" distB="0" distL="0" distR="0" wp14:anchorId="2432046E" wp14:editId="257EC288">
            <wp:extent cx="5949289" cy="333198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55752" cy="3335607"/>
                    </a:xfrm>
                    <a:prstGeom prst="rect">
                      <a:avLst/>
                    </a:prstGeom>
                    <a:noFill/>
                  </pic:spPr>
                </pic:pic>
              </a:graphicData>
            </a:graphic>
          </wp:inline>
        </w:drawing>
      </w:r>
    </w:p>
    <w:p w14:paraId="44C37A76" w14:textId="165CC5F0" w:rsidR="002858E2" w:rsidRPr="002858E2" w:rsidRDefault="002858E2" w:rsidP="002858E2">
      <w:pPr>
        <w:pStyle w:val="BodyText"/>
        <w:jc w:val="center"/>
        <w:rPr>
          <w:b/>
          <w:sz w:val="20"/>
          <w:szCs w:val="20"/>
        </w:rPr>
      </w:pPr>
      <w:r w:rsidRPr="002858E2">
        <w:rPr>
          <w:b/>
          <w:sz w:val="20"/>
          <w:szCs w:val="20"/>
        </w:rPr>
        <w:t xml:space="preserve">Figure 1: Proposed </w:t>
      </w:r>
      <w:r w:rsidR="006D5630">
        <w:rPr>
          <w:b/>
          <w:sz w:val="20"/>
          <w:szCs w:val="20"/>
        </w:rPr>
        <w:t>e-navigation</w:t>
      </w:r>
      <w:r w:rsidRPr="002858E2">
        <w:rPr>
          <w:b/>
          <w:sz w:val="20"/>
          <w:szCs w:val="20"/>
        </w:rPr>
        <w:t xml:space="preserve"> document architecture</w:t>
      </w:r>
    </w:p>
    <w:p w14:paraId="4463E674" w14:textId="77777777" w:rsidR="002858E2" w:rsidRDefault="002858E2" w:rsidP="00174337">
      <w:pPr>
        <w:pStyle w:val="BodyText"/>
      </w:pPr>
    </w:p>
    <w:p w14:paraId="6EA4AF7F" w14:textId="77777777" w:rsidR="002858E2" w:rsidRDefault="002858E2" w:rsidP="00174337">
      <w:pPr>
        <w:pStyle w:val="BodyText"/>
      </w:pPr>
      <w:r>
        <w:lastRenderedPageBreak/>
        <w:t>In addition to the proposed architecture above, the ENAV committee has also performed a preliminary inventory and produced a list of changes that are required to IALA documentation</w:t>
      </w:r>
      <w:r w:rsidR="00194D29">
        <w:t>.</w:t>
      </w:r>
      <w:r>
        <w:t xml:space="preserve"> This list is available in Annex 1.</w:t>
      </w:r>
    </w:p>
    <w:p w14:paraId="198CA664" w14:textId="4816D2B4" w:rsidR="00174337" w:rsidRDefault="002858E2" w:rsidP="00174337">
      <w:pPr>
        <w:pStyle w:val="BodyText"/>
      </w:pPr>
      <w:r>
        <w:t xml:space="preserve">Finally, the ENAV committee has also identified a few changes in document ownership between IALA committees as a result of the recent changes in responsibilities proposed for this IALA 4-years work program. </w:t>
      </w:r>
      <w:r w:rsidR="00174337">
        <w:t xml:space="preserve">  </w:t>
      </w:r>
      <w:r>
        <w:t>The proposed changes in ownership are available in Annex 2.</w:t>
      </w:r>
    </w:p>
    <w:p w14:paraId="6FBCAB3B" w14:textId="4C14CEF1" w:rsidR="009F5C36" w:rsidRDefault="002858E2" w:rsidP="00E66034">
      <w:pPr>
        <w:pStyle w:val="Heading1"/>
      </w:pPr>
      <w:r>
        <w:t>Action requested</w:t>
      </w:r>
    </w:p>
    <w:p w14:paraId="72760A94" w14:textId="7C4D750B" w:rsidR="004C220D" w:rsidRPr="00194D29" w:rsidRDefault="00176FA8" w:rsidP="00E66034">
      <w:pPr>
        <w:pStyle w:val="BodyText"/>
        <w:rPr>
          <w:rFonts w:asciiTheme="minorHAnsi" w:hAnsiTheme="minorHAnsi" w:cstheme="minorHAnsi"/>
        </w:rPr>
      </w:pPr>
      <w:ins w:id="2" w:author="Plenary Room" w:date="2019-10-10T17:09:00Z">
        <w:r>
          <w:rPr>
            <w:rFonts w:asciiTheme="minorHAnsi" w:eastAsia="Times New Roman" w:hAnsiTheme="minorHAnsi" w:cstheme="minorHAnsi"/>
            <w:szCs w:val="20"/>
            <w:lang w:eastAsia="de-DE"/>
          </w:rPr>
          <w:t>The PAP is</w:t>
        </w:r>
      </w:ins>
      <w:del w:id="3" w:author="Plenary Room" w:date="2019-10-10T17:09:00Z">
        <w:r w:rsidR="00194D29" w:rsidRPr="00194D29" w:rsidDel="00176FA8">
          <w:rPr>
            <w:rFonts w:asciiTheme="minorHAnsi" w:eastAsia="Times New Roman" w:hAnsiTheme="minorHAnsi" w:cstheme="minorHAnsi"/>
            <w:szCs w:val="20"/>
            <w:lang w:eastAsia="de-DE"/>
          </w:rPr>
          <w:delText xml:space="preserve">IALA </w:delText>
        </w:r>
        <w:r w:rsidR="000B734F" w:rsidRPr="00194D29" w:rsidDel="00176FA8">
          <w:rPr>
            <w:rFonts w:asciiTheme="minorHAnsi" w:eastAsia="Times New Roman" w:hAnsiTheme="minorHAnsi" w:cstheme="minorHAnsi"/>
            <w:szCs w:val="20"/>
            <w:lang w:eastAsia="de-DE"/>
          </w:rPr>
          <w:delText>Committee</w:delText>
        </w:r>
        <w:r w:rsidR="00083320" w:rsidDel="00176FA8">
          <w:rPr>
            <w:rFonts w:asciiTheme="minorHAnsi" w:eastAsia="Times New Roman" w:hAnsiTheme="minorHAnsi" w:cstheme="minorHAnsi"/>
            <w:szCs w:val="20"/>
            <w:lang w:eastAsia="de-DE"/>
          </w:rPr>
          <w:delText>s</w:delText>
        </w:r>
        <w:r w:rsidR="000B734F" w:rsidRPr="00194D29" w:rsidDel="00176FA8">
          <w:rPr>
            <w:rFonts w:asciiTheme="minorHAnsi" w:eastAsia="Times New Roman" w:hAnsiTheme="minorHAnsi" w:cstheme="minorHAnsi"/>
            <w:szCs w:val="20"/>
            <w:lang w:eastAsia="de-DE"/>
          </w:rPr>
          <w:delText xml:space="preserve"> </w:delText>
        </w:r>
        <w:r w:rsidR="00194D29" w:rsidRPr="00194D29" w:rsidDel="00176FA8">
          <w:rPr>
            <w:rFonts w:asciiTheme="minorHAnsi" w:eastAsia="Times New Roman" w:hAnsiTheme="minorHAnsi" w:cstheme="minorHAnsi"/>
            <w:szCs w:val="20"/>
            <w:lang w:eastAsia="de-DE"/>
          </w:rPr>
          <w:delText>are</w:delText>
        </w:r>
      </w:del>
      <w:r w:rsidR="00902AA4" w:rsidRPr="00194D29">
        <w:rPr>
          <w:rFonts w:asciiTheme="minorHAnsi" w:eastAsia="Times New Roman" w:hAnsiTheme="minorHAnsi" w:cstheme="minorHAnsi"/>
          <w:szCs w:val="20"/>
          <w:lang w:eastAsia="de-DE"/>
        </w:rPr>
        <w:t xml:space="preserve"> requested to</w:t>
      </w:r>
      <w:r w:rsidR="00630F7F" w:rsidRPr="00194D29">
        <w:rPr>
          <w:rFonts w:asciiTheme="minorHAnsi" w:hAnsiTheme="minorHAnsi" w:cstheme="minorHAnsi"/>
        </w:rPr>
        <w:t>:</w:t>
      </w:r>
    </w:p>
    <w:p w14:paraId="3580CF4B" w14:textId="4290222E" w:rsidR="000B734F" w:rsidRDefault="00194D29" w:rsidP="00EE77BE">
      <w:pPr>
        <w:numPr>
          <w:ilvl w:val="0"/>
          <w:numId w:val="26"/>
        </w:numPr>
        <w:rPr>
          <w:rFonts w:asciiTheme="minorHAnsi" w:hAnsiTheme="minorHAnsi" w:cstheme="minorHAnsi"/>
          <w:lang w:eastAsia="de-DE"/>
        </w:rPr>
      </w:pPr>
      <w:r>
        <w:rPr>
          <w:rFonts w:asciiTheme="minorHAnsi" w:hAnsiTheme="minorHAnsi" w:cstheme="minorHAnsi"/>
          <w:lang w:eastAsia="de-DE"/>
        </w:rPr>
        <w:t xml:space="preserve">Review the </w:t>
      </w:r>
      <w:r w:rsidR="002858E2">
        <w:rPr>
          <w:rFonts w:asciiTheme="minorHAnsi" w:hAnsiTheme="minorHAnsi" w:cstheme="minorHAnsi"/>
          <w:lang w:eastAsia="de-DE"/>
        </w:rPr>
        <w:t xml:space="preserve">proposed </w:t>
      </w:r>
      <w:r w:rsidR="006D5630">
        <w:rPr>
          <w:rFonts w:asciiTheme="minorHAnsi" w:hAnsiTheme="minorHAnsi" w:cstheme="minorHAnsi"/>
          <w:lang w:eastAsia="de-DE"/>
        </w:rPr>
        <w:t>e-navigation</w:t>
      </w:r>
      <w:r w:rsidR="002858E2">
        <w:rPr>
          <w:rFonts w:asciiTheme="minorHAnsi" w:hAnsiTheme="minorHAnsi" w:cstheme="minorHAnsi"/>
          <w:lang w:eastAsia="de-DE"/>
        </w:rPr>
        <w:t xml:space="preserve"> document architecture</w:t>
      </w:r>
      <w:r w:rsidR="00EE343C">
        <w:rPr>
          <w:rFonts w:asciiTheme="minorHAnsi" w:hAnsiTheme="minorHAnsi" w:cstheme="minorHAnsi"/>
          <w:lang w:eastAsia="de-DE"/>
        </w:rPr>
        <w:t xml:space="preserve"> and provide comments, corrections or amendments</w:t>
      </w:r>
      <w:r w:rsidR="002858E2">
        <w:rPr>
          <w:rFonts w:asciiTheme="minorHAnsi" w:hAnsiTheme="minorHAnsi" w:cstheme="minorHAnsi"/>
          <w:lang w:eastAsia="de-DE"/>
        </w:rPr>
        <w:t xml:space="preserve"> such as additional documents related to </w:t>
      </w:r>
      <w:r w:rsidR="006D5630">
        <w:rPr>
          <w:rFonts w:asciiTheme="minorHAnsi" w:hAnsiTheme="minorHAnsi" w:cstheme="minorHAnsi"/>
          <w:lang w:eastAsia="de-DE"/>
        </w:rPr>
        <w:t>e-navigation</w:t>
      </w:r>
      <w:r w:rsidR="002858E2">
        <w:rPr>
          <w:rFonts w:asciiTheme="minorHAnsi" w:hAnsiTheme="minorHAnsi" w:cstheme="minorHAnsi"/>
          <w:lang w:eastAsia="de-DE"/>
        </w:rPr>
        <w:t xml:space="preserve"> that should be integrated in the proposed documentation architecture</w:t>
      </w:r>
      <w:r w:rsidR="008B2763">
        <w:rPr>
          <w:rFonts w:asciiTheme="minorHAnsi" w:hAnsiTheme="minorHAnsi" w:cstheme="minorHAnsi"/>
          <w:lang w:eastAsia="de-DE"/>
        </w:rPr>
        <w:t xml:space="preserve"> to ENAV25</w:t>
      </w:r>
      <w:ins w:id="4" w:author="Plenary Room" w:date="2019-10-10T17:10:00Z">
        <w:r w:rsidR="00176FA8">
          <w:rPr>
            <w:rFonts w:asciiTheme="minorHAnsi" w:hAnsiTheme="minorHAnsi" w:cstheme="minorHAnsi"/>
            <w:lang w:eastAsia="de-DE"/>
          </w:rPr>
          <w:t>,</w:t>
        </w:r>
      </w:ins>
      <w:bookmarkStart w:id="5" w:name="_GoBack"/>
      <w:bookmarkEnd w:id="5"/>
      <w:r w:rsidR="008B2763">
        <w:rPr>
          <w:rFonts w:asciiTheme="minorHAnsi" w:hAnsiTheme="minorHAnsi" w:cstheme="minorHAnsi"/>
          <w:lang w:eastAsia="de-DE"/>
        </w:rPr>
        <w:t xml:space="preserve"> if possible</w:t>
      </w:r>
      <w:r w:rsidR="000B734F" w:rsidRPr="00194D29">
        <w:rPr>
          <w:rFonts w:asciiTheme="minorHAnsi" w:hAnsiTheme="minorHAnsi" w:cstheme="minorHAnsi"/>
          <w:lang w:eastAsia="de-DE"/>
        </w:rPr>
        <w:t>.</w:t>
      </w:r>
    </w:p>
    <w:p w14:paraId="71688B32" w14:textId="77777777" w:rsidR="008B2763" w:rsidRDefault="008B2763" w:rsidP="00EE77BE">
      <w:pPr>
        <w:numPr>
          <w:ilvl w:val="0"/>
          <w:numId w:val="26"/>
        </w:numPr>
        <w:rPr>
          <w:rFonts w:asciiTheme="minorHAnsi" w:hAnsiTheme="minorHAnsi" w:cstheme="minorHAnsi"/>
          <w:lang w:eastAsia="de-DE"/>
        </w:rPr>
      </w:pPr>
      <w:r>
        <w:rPr>
          <w:rFonts w:asciiTheme="minorHAnsi" w:hAnsiTheme="minorHAnsi" w:cstheme="minorHAnsi"/>
          <w:lang w:eastAsia="de-DE"/>
        </w:rPr>
        <w:t>Review the list of documents and proposed updates available in Annex1</w:t>
      </w:r>
      <w:r w:rsidR="00DD23DB">
        <w:rPr>
          <w:rFonts w:asciiTheme="minorHAnsi" w:hAnsiTheme="minorHAnsi" w:cstheme="minorHAnsi"/>
          <w:lang w:eastAsia="de-DE"/>
        </w:rPr>
        <w:t>.</w:t>
      </w:r>
      <w:r>
        <w:rPr>
          <w:rFonts w:asciiTheme="minorHAnsi" w:hAnsiTheme="minorHAnsi" w:cstheme="minorHAnsi"/>
          <w:lang w:eastAsia="de-DE"/>
        </w:rPr>
        <w:t xml:space="preserve"> If possible, include the update of the documents to the committee work program.</w:t>
      </w:r>
    </w:p>
    <w:p w14:paraId="28BBC588" w14:textId="77777777" w:rsidR="008B2763" w:rsidRDefault="008B2763" w:rsidP="00EE77BE">
      <w:pPr>
        <w:numPr>
          <w:ilvl w:val="0"/>
          <w:numId w:val="26"/>
        </w:numPr>
        <w:rPr>
          <w:rFonts w:asciiTheme="minorHAnsi" w:hAnsiTheme="minorHAnsi" w:cstheme="minorHAnsi"/>
          <w:lang w:eastAsia="de-DE"/>
        </w:rPr>
      </w:pPr>
      <w:r>
        <w:rPr>
          <w:rFonts w:asciiTheme="minorHAnsi" w:hAnsiTheme="minorHAnsi" w:cstheme="minorHAnsi"/>
          <w:lang w:eastAsia="de-DE"/>
        </w:rPr>
        <w:t>Review the list of proposed documents ownership changes between committees and provide agreement, comments, corrections or amendments to ENAV25.</w:t>
      </w:r>
    </w:p>
    <w:p w14:paraId="5A878251" w14:textId="77777777" w:rsidR="002F0486" w:rsidRDefault="008B2763">
      <w:pPr>
        <w:rPr>
          <w:rFonts w:asciiTheme="minorHAnsi" w:hAnsiTheme="minorHAnsi" w:cstheme="minorHAnsi"/>
          <w:lang w:eastAsia="de-DE"/>
        </w:rPr>
        <w:sectPr w:rsidR="002F0486" w:rsidSect="005D05AC">
          <w:headerReference w:type="default" r:id="rId8"/>
          <w:footerReference w:type="default" r:id="rId9"/>
          <w:pgSz w:w="12240" w:h="15840"/>
          <w:pgMar w:top="1134" w:right="1134" w:bottom="1134" w:left="1134" w:header="720" w:footer="720" w:gutter="0"/>
          <w:cols w:space="720"/>
          <w:docGrid w:linePitch="360"/>
        </w:sectPr>
      </w:pPr>
      <w:r>
        <w:rPr>
          <w:rFonts w:asciiTheme="minorHAnsi" w:hAnsiTheme="minorHAnsi" w:cstheme="minorHAnsi"/>
          <w:lang w:eastAsia="de-DE"/>
        </w:rPr>
        <w:br w:type="page"/>
      </w:r>
    </w:p>
    <w:p w14:paraId="55105AF0" w14:textId="698D0BEE" w:rsidR="002F0486" w:rsidRDefault="008B2763" w:rsidP="002F0486">
      <w:pPr>
        <w:jc w:val="center"/>
        <w:rPr>
          <w:rFonts w:asciiTheme="minorHAnsi" w:hAnsiTheme="minorHAnsi" w:cstheme="minorHAnsi"/>
          <w:b/>
          <w:lang w:eastAsia="de-DE"/>
        </w:rPr>
      </w:pPr>
      <w:r w:rsidRPr="008B2763">
        <w:rPr>
          <w:rFonts w:asciiTheme="minorHAnsi" w:hAnsiTheme="minorHAnsi" w:cstheme="minorHAnsi"/>
          <w:b/>
          <w:lang w:eastAsia="de-DE"/>
        </w:rPr>
        <w:lastRenderedPageBreak/>
        <w:t>Annex 1: List of documents and proposed updates</w:t>
      </w:r>
    </w:p>
    <w:p w14:paraId="630F9009" w14:textId="77777777" w:rsidR="002F0486" w:rsidRDefault="002F0486" w:rsidP="002F0486">
      <w:pPr>
        <w:jc w:val="center"/>
        <w:rPr>
          <w:rFonts w:asciiTheme="minorHAnsi" w:hAnsiTheme="minorHAnsi" w:cstheme="minorHAnsi"/>
          <w:b/>
          <w:lang w:eastAsia="de-DE"/>
        </w:rPr>
      </w:pPr>
    </w:p>
    <w:p w14:paraId="7E4717F0" w14:textId="647A64C1" w:rsidR="002F0486" w:rsidRPr="002F0486" w:rsidRDefault="002F0486" w:rsidP="002F0486">
      <w:pPr>
        <w:rPr>
          <w:rFonts w:ascii="Calibri" w:eastAsia="Calibri" w:hAnsi="Calibri"/>
          <w:sz w:val="24"/>
          <w:szCs w:val="24"/>
          <w:lang w:val="en-CA"/>
        </w:rPr>
      </w:pPr>
      <w:r w:rsidRPr="002F0486">
        <w:rPr>
          <w:rFonts w:ascii="Calibri" w:eastAsia="Calibri" w:hAnsi="Calibri"/>
          <w:sz w:val="24"/>
          <w:szCs w:val="24"/>
          <w:lang w:val="en-CA"/>
        </w:rPr>
        <w:t>General comments:</w:t>
      </w:r>
    </w:p>
    <w:p w14:paraId="0AACD8FE" w14:textId="23971A98" w:rsidR="00C077EC" w:rsidRDefault="002F0486" w:rsidP="002F0486">
      <w:pPr>
        <w:spacing w:after="200" w:line="276" w:lineRule="auto"/>
        <w:ind w:left="720"/>
        <w:rPr>
          <w:rFonts w:ascii="Calibri" w:hAnsi="Calibri" w:cs="Calibri"/>
          <w:szCs w:val="22"/>
        </w:rPr>
      </w:pPr>
      <w:r w:rsidRPr="002F0486">
        <w:rPr>
          <w:rFonts w:ascii="Calibri" w:eastAsia="Calibri" w:hAnsi="Calibri"/>
          <w:sz w:val="24"/>
          <w:szCs w:val="24"/>
          <w:lang w:val="en-CA"/>
        </w:rPr>
        <w:t xml:space="preserve">• </w:t>
      </w:r>
      <w:r w:rsidR="001D0BC9">
        <w:rPr>
          <w:rFonts w:ascii="Calibri" w:eastAsia="Calibri" w:hAnsi="Calibri"/>
          <w:sz w:val="24"/>
          <w:szCs w:val="24"/>
          <w:lang w:val="en-CA"/>
        </w:rPr>
        <w:t xml:space="preserve"> </w:t>
      </w:r>
      <w:r w:rsidR="00C077EC">
        <w:rPr>
          <w:rFonts w:ascii="Calibri" w:eastAsia="Calibri" w:hAnsi="Calibri"/>
          <w:sz w:val="24"/>
          <w:szCs w:val="24"/>
          <w:lang w:val="en-CA"/>
        </w:rPr>
        <w:t>This list is preliminary and focused specifically on modifications and updates required that relate to the proposed documentation architecture as well as recent developments in AIS and VDES. Committees are welcomed to go above and beyond the proposed revisions below. In this exercise, committees might find useful to refer to EfficienSea2 “</w:t>
      </w:r>
      <w:r w:rsidR="00C077EC">
        <w:t>Report on Review of IALA documentation related to VHF Data Exchange System”</w:t>
      </w:r>
      <w:r w:rsidR="00C077EC">
        <w:rPr>
          <w:rFonts w:ascii="Calibri" w:eastAsia="Calibri" w:hAnsi="Calibri"/>
          <w:sz w:val="24"/>
          <w:szCs w:val="24"/>
          <w:lang w:val="en-CA"/>
        </w:rPr>
        <w:t xml:space="preserve"> available at </w:t>
      </w:r>
      <w:hyperlink r:id="rId10" w:history="1">
        <w:r w:rsidR="00C077EC">
          <w:rPr>
            <w:rStyle w:val="Hyperlink"/>
            <w:rFonts w:ascii="Calibri" w:hAnsi="Calibri" w:cs="Calibri"/>
            <w:color w:val="954F72"/>
            <w:szCs w:val="22"/>
          </w:rPr>
          <w:t>https://www.iala-aism.org/content/uploads/2018/05/D1.12-Report-on-Review-of-IALA-documentation-related-to-VHF-Data-Exchange-System-v4.pdf</w:t>
        </w:r>
      </w:hyperlink>
      <w:r w:rsidR="00C077EC">
        <w:rPr>
          <w:rFonts w:ascii="Calibri" w:hAnsi="Calibri" w:cs="Calibri"/>
          <w:szCs w:val="22"/>
        </w:rPr>
        <w:t>.</w:t>
      </w:r>
    </w:p>
    <w:p w14:paraId="0A2D5381" w14:textId="7A546CF1" w:rsidR="00C077EC" w:rsidRDefault="00C077EC" w:rsidP="00C077EC">
      <w:pPr>
        <w:pStyle w:val="ListParagraph"/>
        <w:numPr>
          <w:ilvl w:val="0"/>
          <w:numId w:val="30"/>
        </w:numPr>
        <w:spacing w:after="200" w:line="276" w:lineRule="auto"/>
        <w:rPr>
          <w:sz w:val="24"/>
          <w:szCs w:val="24"/>
          <w:lang w:val="en-CA"/>
        </w:rPr>
      </w:pPr>
      <w:r>
        <w:rPr>
          <w:sz w:val="24"/>
          <w:szCs w:val="24"/>
          <w:lang w:val="en-CA"/>
        </w:rPr>
        <w:t xml:space="preserve">VDES being a rather new technology, its many possible uses are still being discovered and documented. As such, committees are invited to consider the on-going </w:t>
      </w:r>
      <w:r w:rsidR="001D0BC9">
        <w:rPr>
          <w:sz w:val="24"/>
          <w:szCs w:val="24"/>
          <w:lang w:val="en-CA"/>
        </w:rPr>
        <w:t>changing nature of VDES in their decision to modify their documents.</w:t>
      </w:r>
    </w:p>
    <w:p w14:paraId="13E45902" w14:textId="77777777" w:rsidR="001D0BC9" w:rsidRPr="00C077EC" w:rsidRDefault="001D0BC9" w:rsidP="001D0BC9">
      <w:pPr>
        <w:pStyle w:val="ListParagraph"/>
        <w:spacing w:after="200" w:line="276" w:lineRule="auto"/>
        <w:ind w:left="1080"/>
        <w:rPr>
          <w:sz w:val="24"/>
          <w:szCs w:val="24"/>
          <w:lang w:val="en-CA"/>
        </w:rPr>
      </w:pPr>
    </w:p>
    <w:p w14:paraId="086E5038" w14:textId="2A1F37CF" w:rsidR="002F0486" w:rsidRPr="00C077EC" w:rsidRDefault="002F0486" w:rsidP="00C077EC">
      <w:pPr>
        <w:pStyle w:val="ListParagraph"/>
        <w:numPr>
          <w:ilvl w:val="0"/>
          <w:numId w:val="30"/>
        </w:numPr>
        <w:spacing w:after="200" w:line="276" w:lineRule="auto"/>
        <w:rPr>
          <w:sz w:val="24"/>
          <w:szCs w:val="24"/>
          <w:lang w:val="en-CA"/>
        </w:rPr>
      </w:pPr>
      <w:r w:rsidRPr="00C077EC">
        <w:rPr>
          <w:sz w:val="24"/>
          <w:szCs w:val="24"/>
          <w:lang w:val="en-CA"/>
        </w:rPr>
        <w:t>When an IALA document is ‘withdrawn’ or ‘archived’, it is recommended that a reference is made on the website to the document, with indication of status (</w:t>
      </w:r>
      <w:proofErr w:type="spellStart"/>
      <w:r w:rsidRPr="00C077EC">
        <w:rPr>
          <w:sz w:val="24"/>
          <w:szCs w:val="24"/>
          <w:lang w:val="en-CA"/>
        </w:rPr>
        <w:t>e.g</w:t>
      </w:r>
      <w:proofErr w:type="spellEnd"/>
      <w:r w:rsidRPr="00C077EC">
        <w:rPr>
          <w:sz w:val="24"/>
          <w:szCs w:val="24"/>
          <w:lang w:val="en-CA"/>
        </w:rPr>
        <w:t xml:space="preserve"> archived, withdrawn) and date the document was removed. </w:t>
      </w:r>
    </w:p>
    <w:p w14:paraId="0B083BE7" w14:textId="77777777" w:rsidR="002F0486" w:rsidRPr="002F0486" w:rsidRDefault="002F0486" w:rsidP="002F0486">
      <w:pPr>
        <w:spacing w:after="200" w:line="276" w:lineRule="auto"/>
        <w:ind w:left="720"/>
        <w:rPr>
          <w:rFonts w:ascii="Calibri" w:eastAsia="Calibri" w:hAnsi="Calibri"/>
          <w:sz w:val="24"/>
          <w:szCs w:val="24"/>
          <w:lang w:val="en-CA"/>
        </w:rPr>
      </w:pPr>
      <w:r w:rsidRPr="002F0486">
        <w:rPr>
          <w:rFonts w:ascii="Calibri" w:eastAsia="Calibri" w:hAnsi="Calibri"/>
          <w:sz w:val="24"/>
          <w:szCs w:val="24"/>
          <w:lang w:val="en-CA"/>
        </w:rPr>
        <w:t xml:space="preserve">• To facilitate review of historic documents, it is suggested to develop an ‘archive’ document area on the website, with a suitable disclaimer regarding the status of the documents found on the site. All documents posted to the archive area should be clearly marked as such. </w:t>
      </w:r>
    </w:p>
    <w:p w14:paraId="55EED24D" w14:textId="77777777" w:rsidR="002F0486" w:rsidRPr="002F0486" w:rsidRDefault="002F0486" w:rsidP="002F0486">
      <w:pPr>
        <w:spacing w:after="200" w:line="276" w:lineRule="auto"/>
        <w:ind w:left="720"/>
        <w:rPr>
          <w:rFonts w:ascii="Calibri" w:eastAsia="Calibri" w:hAnsi="Calibri"/>
          <w:sz w:val="24"/>
          <w:szCs w:val="24"/>
          <w:lang w:val="en-CA"/>
        </w:rPr>
      </w:pPr>
      <w:r w:rsidRPr="002F0486">
        <w:rPr>
          <w:rFonts w:ascii="Calibri" w:eastAsia="Calibri" w:hAnsi="Calibri"/>
          <w:sz w:val="24"/>
          <w:szCs w:val="24"/>
          <w:lang w:val="en-CA"/>
        </w:rPr>
        <w:t xml:space="preserve">• When an IALA document is superseded by another document or has been merged in a new document, it is recommended that a reference is made on the website to the document, with indication that the document has been superseded / combined with another document, indication (with hotlink) of the new document, and the date this was done. </w:t>
      </w:r>
    </w:p>
    <w:p w14:paraId="4606B574" w14:textId="77777777" w:rsidR="002F0486" w:rsidRPr="002F0486" w:rsidRDefault="002F0486" w:rsidP="002F0486">
      <w:pPr>
        <w:spacing w:after="200" w:line="276" w:lineRule="auto"/>
        <w:ind w:left="720"/>
        <w:rPr>
          <w:rFonts w:ascii="Calibri" w:eastAsia="Calibri" w:hAnsi="Calibri"/>
          <w:sz w:val="24"/>
          <w:szCs w:val="24"/>
          <w:lang w:val="en-CA"/>
        </w:rPr>
      </w:pPr>
      <w:r w:rsidRPr="002F0486">
        <w:rPr>
          <w:rFonts w:ascii="Calibri" w:eastAsia="Calibri" w:hAnsi="Calibri"/>
          <w:sz w:val="24"/>
          <w:szCs w:val="24"/>
          <w:lang w:val="en-CA"/>
        </w:rPr>
        <w:t xml:space="preserve">• Where documents are related – such as V-128 and associated guidelines, recommend including the reference on the website, with hot links, and, if possible, providing a ‘grouped’ reference. Reference to the appropriate guideline(s) / recommendation(s) should also be included in the document revisions section. </w:t>
      </w:r>
    </w:p>
    <w:p w14:paraId="0A6C090C" w14:textId="1C009862" w:rsidR="002F0486" w:rsidRPr="002F0486" w:rsidRDefault="002F0486" w:rsidP="002F0486">
      <w:pPr>
        <w:spacing w:after="200" w:line="276" w:lineRule="auto"/>
        <w:rPr>
          <w:rFonts w:ascii="Calibri" w:eastAsia="Calibri" w:hAnsi="Calibri"/>
          <w:szCs w:val="22"/>
          <w:lang w:val="en-CA"/>
        </w:rPr>
      </w:pPr>
      <w:r w:rsidRPr="002F0486">
        <w:rPr>
          <w:rFonts w:ascii="Calibri" w:eastAsia="Calibri" w:hAnsi="Calibri"/>
          <w:szCs w:val="22"/>
          <w:lang w:val="en-CA"/>
        </w:rPr>
        <w:t xml:space="preserve">The table below presents the recommended changes to IALA documents to support the proposed document architecture, but also to account for VDES development and required changes. The table is sorted: </w:t>
      </w:r>
    </w:p>
    <w:p w14:paraId="6DA3C608" w14:textId="71776DB0" w:rsidR="002F0486" w:rsidRPr="002F0486" w:rsidRDefault="002F0486" w:rsidP="002F0486">
      <w:pPr>
        <w:numPr>
          <w:ilvl w:val="0"/>
          <w:numId w:val="28"/>
        </w:numPr>
        <w:spacing w:after="200" w:line="276" w:lineRule="auto"/>
        <w:contextualSpacing/>
        <w:rPr>
          <w:rFonts w:ascii="Calibri" w:eastAsia="Calibri" w:hAnsi="Calibri"/>
          <w:szCs w:val="22"/>
          <w:lang w:val="en-CA"/>
        </w:rPr>
      </w:pPr>
      <w:r w:rsidRPr="002F0486">
        <w:rPr>
          <w:rFonts w:ascii="Calibri" w:eastAsia="Calibri" w:hAnsi="Calibri"/>
          <w:szCs w:val="22"/>
          <w:lang w:val="en-CA"/>
        </w:rPr>
        <w:lastRenderedPageBreak/>
        <w:t xml:space="preserve">By committee responsible for </w:t>
      </w:r>
      <w:r w:rsidR="00F54451">
        <w:rPr>
          <w:rFonts w:ascii="Calibri" w:eastAsia="Calibri" w:hAnsi="Calibri"/>
          <w:szCs w:val="22"/>
          <w:lang w:val="en-CA"/>
        </w:rPr>
        <w:t>the document (</w:t>
      </w:r>
      <w:r w:rsidR="00376958">
        <w:rPr>
          <w:rFonts w:ascii="Calibri" w:eastAsia="Calibri" w:hAnsi="Calibri"/>
          <w:szCs w:val="22"/>
          <w:lang w:val="en-CA"/>
        </w:rPr>
        <w:t>ENAV</w:t>
      </w:r>
      <w:r w:rsidR="00F54451">
        <w:rPr>
          <w:rFonts w:ascii="Calibri" w:eastAsia="Calibri" w:hAnsi="Calibri"/>
          <w:szCs w:val="22"/>
          <w:lang w:val="en-CA"/>
        </w:rPr>
        <w:t xml:space="preserve"> – ARM - VTS)</w:t>
      </w:r>
      <w:r w:rsidRPr="002F0486">
        <w:rPr>
          <w:rFonts w:ascii="Calibri" w:eastAsia="Calibri" w:hAnsi="Calibri"/>
          <w:szCs w:val="22"/>
          <w:lang w:val="en-CA"/>
        </w:rPr>
        <w:t>.</w:t>
      </w:r>
    </w:p>
    <w:p w14:paraId="3EF11558" w14:textId="515C0793" w:rsidR="002F0486" w:rsidRPr="002F0486" w:rsidRDefault="002F0486" w:rsidP="002F0486">
      <w:pPr>
        <w:numPr>
          <w:ilvl w:val="0"/>
          <w:numId w:val="28"/>
        </w:numPr>
        <w:spacing w:after="200" w:line="276" w:lineRule="auto"/>
        <w:contextualSpacing/>
        <w:rPr>
          <w:rFonts w:ascii="Calibri" w:eastAsia="Calibri" w:hAnsi="Calibri"/>
          <w:szCs w:val="22"/>
          <w:lang w:val="en-CA"/>
        </w:rPr>
      </w:pPr>
      <w:r w:rsidRPr="002F0486">
        <w:rPr>
          <w:rFonts w:ascii="Calibri" w:eastAsia="Calibri" w:hAnsi="Calibri"/>
          <w:szCs w:val="22"/>
          <w:lang w:val="en-CA"/>
        </w:rPr>
        <w:t>By subject (</w:t>
      </w:r>
      <w:r w:rsidR="00376958">
        <w:rPr>
          <w:rFonts w:ascii="Calibri" w:eastAsia="Calibri" w:hAnsi="Calibri"/>
          <w:szCs w:val="22"/>
          <w:lang w:val="en-CA"/>
        </w:rPr>
        <w:t>ENAV</w:t>
      </w:r>
      <w:r w:rsidRPr="002F0486">
        <w:rPr>
          <w:rFonts w:ascii="Calibri" w:eastAsia="Calibri" w:hAnsi="Calibri"/>
          <w:szCs w:val="22"/>
          <w:lang w:val="en-CA"/>
        </w:rPr>
        <w:t xml:space="preserve"> - AIS – ASM – VDE)</w:t>
      </w:r>
    </w:p>
    <w:p w14:paraId="41CCB54C" w14:textId="77777777" w:rsidR="002F0486" w:rsidRPr="002F0486" w:rsidRDefault="002F0486" w:rsidP="002F0486">
      <w:pPr>
        <w:numPr>
          <w:ilvl w:val="0"/>
          <w:numId w:val="28"/>
        </w:numPr>
        <w:spacing w:after="200" w:line="276" w:lineRule="auto"/>
        <w:contextualSpacing/>
        <w:rPr>
          <w:rFonts w:ascii="Calibri" w:eastAsia="Calibri" w:hAnsi="Calibri"/>
          <w:szCs w:val="22"/>
          <w:lang w:val="en-CA"/>
        </w:rPr>
      </w:pPr>
      <w:r w:rsidRPr="002F0486">
        <w:rPr>
          <w:rFonts w:ascii="Calibri" w:eastAsia="Calibri" w:hAnsi="Calibri"/>
          <w:szCs w:val="22"/>
          <w:lang w:val="en-CA"/>
        </w:rPr>
        <w:t>By Type (Recommendation – Guideline)</w:t>
      </w:r>
    </w:p>
    <w:p w14:paraId="655406C3" w14:textId="3D09A9F5" w:rsidR="002F0486" w:rsidRDefault="002F0486" w:rsidP="002F0486">
      <w:pPr>
        <w:spacing w:after="200" w:line="276" w:lineRule="auto"/>
        <w:rPr>
          <w:rFonts w:ascii="Calibri" w:eastAsia="Calibri" w:hAnsi="Calibri"/>
          <w:color w:val="A6A6A6"/>
          <w:szCs w:val="22"/>
          <w:lang w:val="en-CA"/>
        </w:rPr>
      </w:pPr>
      <w:r w:rsidRPr="002F0486">
        <w:rPr>
          <w:rFonts w:ascii="Calibri" w:eastAsia="Calibri" w:hAnsi="Calibri"/>
          <w:color w:val="A6A6A6"/>
          <w:szCs w:val="22"/>
          <w:lang w:val="en-CA"/>
        </w:rPr>
        <w:t>***Documents that have been superseded are noted in light grey.</w:t>
      </w:r>
    </w:p>
    <w:tbl>
      <w:tblPr>
        <w:tblStyle w:val="Grilledutableau1"/>
        <w:tblW w:w="13562" w:type="dxa"/>
        <w:tblLayout w:type="fixed"/>
        <w:tblLook w:val="04A0" w:firstRow="1" w:lastRow="0" w:firstColumn="1" w:lastColumn="0" w:noHBand="0" w:noVBand="1"/>
      </w:tblPr>
      <w:tblGrid>
        <w:gridCol w:w="800"/>
        <w:gridCol w:w="1039"/>
        <w:gridCol w:w="1695"/>
        <w:gridCol w:w="1411"/>
        <w:gridCol w:w="1440"/>
        <w:gridCol w:w="4410"/>
        <w:gridCol w:w="1890"/>
        <w:gridCol w:w="877"/>
      </w:tblGrid>
      <w:tr w:rsidR="00F54451" w:rsidRPr="002F0486" w14:paraId="00F63257" w14:textId="77777777" w:rsidTr="00376958">
        <w:trPr>
          <w:trHeight w:val="476"/>
          <w:tblHeader/>
        </w:trPr>
        <w:tc>
          <w:tcPr>
            <w:tcW w:w="800" w:type="dxa"/>
          </w:tcPr>
          <w:p w14:paraId="63946518" w14:textId="2D89E503" w:rsidR="002F0486" w:rsidRPr="00376958" w:rsidRDefault="00F54451" w:rsidP="002F0486">
            <w:pPr>
              <w:rPr>
                <w:rFonts w:ascii="Calibri" w:hAnsi="Calibri"/>
                <w:b/>
                <w:sz w:val="16"/>
                <w:szCs w:val="16"/>
                <w:lang w:val="en-CA"/>
              </w:rPr>
            </w:pPr>
            <w:r w:rsidRPr="00376958">
              <w:rPr>
                <w:rFonts w:ascii="Calibri" w:hAnsi="Calibri"/>
                <w:b/>
                <w:color w:val="A6A6A6"/>
                <w:lang w:val="en-CA"/>
              </w:rPr>
              <w:br w:type="page"/>
            </w:r>
            <w:r w:rsidR="002F0486" w:rsidRPr="00376958">
              <w:rPr>
                <w:rFonts w:ascii="Calibri" w:hAnsi="Calibri"/>
                <w:b/>
                <w:sz w:val="16"/>
                <w:szCs w:val="16"/>
                <w:lang w:val="en-CA"/>
              </w:rPr>
              <w:t>Subject</w:t>
            </w:r>
          </w:p>
        </w:tc>
        <w:tc>
          <w:tcPr>
            <w:tcW w:w="1039" w:type="dxa"/>
          </w:tcPr>
          <w:p w14:paraId="4EF72608"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Document</w:t>
            </w:r>
          </w:p>
        </w:tc>
        <w:tc>
          <w:tcPr>
            <w:tcW w:w="1695" w:type="dxa"/>
          </w:tcPr>
          <w:p w14:paraId="7A7AD25A"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Title</w:t>
            </w:r>
          </w:p>
        </w:tc>
        <w:tc>
          <w:tcPr>
            <w:tcW w:w="1411" w:type="dxa"/>
          </w:tcPr>
          <w:p w14:paraId="54E4B18B"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Type</w:t>
            </w:r>
          </w:p>
        </w:tc>
        <w:tc>
          <w:tcPr>
            <w:tcW w:w="1440" w:type="dxa"/>
          </w:tcPr>
          <w:p w14:paraId="647BFC3B"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Committee</w:t>
            </w:r>
          </w:p>
        </w:tc>
        <w:tc>
          <w:tcPr>
            <w:tcW w:w="4410" w:type="dxa"/>
          </w:tcPr>
          <w:p w14:paraId="0388625E"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Observations</w:t>
            </w:r>
          </w:p>
        </w:tc>
        <w:tc>
          <w:tcPr>
            <w:tcW w:w="1890" w:type="dxa"/>
          </w:tcPr>
          <w:p w14:paraId="22325816"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Recommendation</w:t>
            </w:r>
          </w:p>
        </w:tc>
        <w:tc>
          <w:tcPr>
            <w:tcW w:w="877" w:type="dxa"/>
          </w:tcPr>
          <w:p w14:paraId="006A16B8"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Priority</w:t>
            </w:r>
          </w:p>
        </w:tc>
      </w:tr>
      <w:tr w:rsidR="00F54451" w:rsidRPr="002F0486" w14:paraId="1572CEF9" w14:textId="77777777" w:rsidTr="00F54451">
        <w:tc>
          <w:tcPr>
            <w:tcW w:w="800" w:type="dxa"/>
          </w:tcPr>
          <w:p w14:paraId="7FF5EE7F" w14:textId="77777777" w:rsidR="002F0486" w:rsidRPr="002F0486" w:rsidRDefault="002F0486" w:rsidP="002F0486">
            <w:pPr>
              <w:rPr>
                <w:rFonts w:ascii="Calibri" w:hAnsi="Calibri"/>
                <w:sz w:val="16"/>
                <w:szCs w:val="16"/>
                <w:lang w:val="en-CA"/>
              </w:rPr>
            </w:pPr>
            <w:proofErr w:type="spellStart"/>
            <w:r w:rsidRPr="002F0486">
              <w:rPr>
                <w:rFonts w:ascii="Calibri" w:hAnsi="Calibri"/>
                <w:sz w:val="16"/>
                <w:szCs w:val="16"/>
                <w:lang w:val="en-CA"/>
              </w:rPr>
              <w:t>eNAV</w:t>
            </w:r>
            <w:proofErr w:type="spellEnd"/>
          </w:p>
        </w:tc>
        <w:tc>
          <w:tcPr>
            <w:tcW w:w="1039" w:type="dxa"/>
          </w:tcPr>
          <w:p w14:paraId="18CB8100"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NEW</w:t>
            </w:r>
          </w:p>
        </w:tc>
        <w:tc>
          <w:tcPr>
            <w:tcW w:w="1695" w:type="dxa"/>
          </w:tcPr>
          <w:p w14:paraId="522095B8" w14:textId="5D305860" w:rsidR="002F0486" w:rsidRPr="002F0486" w:rsidRDefault="006D5630" w:rsidP="002F0486">
            <w:pPr>
              <w:rPr>
                <w:rFonts w:ascii="Calibri" w:hAnsi="Calibri"/>
                <w:sz w:val="16"/>
                <w:szCs w:val="16"/>
                <w:lang w:val="en-CA"/>
              </w:rPr>
            </w:pPr>
            <w:r>
              <w:rPr>
                <w:rFonts w:ascii="Calibri" w:hAnsi="Calibri"/>
                <w:sz w:val="16"/>
                <w:szCs w:val="16"/>
                <w:lang w:val="en-CA"/>
              </w:rPr>
              <w:t>e-navigation</w:t>
            </w:r>
            <w:r w:rsidR="002F0486" w:rsidRPr="002F0486">
              <w:rPr>
                <w:rFonts w:ascii="Calibri" w:hAnsi="Calibri"/>
                <w:sz w:val="16"/>
                <w:szCs w:val="16"/>
                <w:lang w:val="en-CA"/>
              </w:rPr>
              <w:t xml:space="preserve"> Communications or </w:t>
            </w:r>
            <w:r>
              <w:rPr>
                <w:rFonts w:ascii="Calibri" w:hAnsi="Calibri"/>
                <w:sz w:val="16"/>
                <w:szCs w:val="16"/>
                <w:lang w:val="en-CA"/>
              </w:rPr>
              <w:t>e-navigation</w:t>
            </w:r>
            <w:r w:rsidR="002F0486" w:rsidRPr="002F0486">
              <w:rPr>
                <w:rFonts w:ascii="Calibri" w:hAnsi="Calibri"/>
                <w:sz w:val="16"/>
                <w:szCs w:val="16"/>
                <w:lang w:val="en-CA"/>
              </w:rPr>
              <w:t xml:space="preserve"> Shore-based services and communications</w:t>
            </w:r>
          </w:p>
        </w:tc>
        <w:tc>
          <w:tcPr>
            <w:tcW w:w="1411" w:type="dxa"/>
          </w:tcPr>
          <w:p w14:paraId="471CA0F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30570303" w14:textId="7CE2014C"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151B4C2E" w14:textId="77777777" w:rsidR="002F0486" w:rsidRPr="002F0486" w:rsidRDefault="002F0486" w:rsidP="002F0486">
            <w:pPr>
              <w:rPr>
                <w:rFonts w:ascii="Calibri" w:hAnsi="Calibri"/>
                <w:sz w:val="16"/>
                <w:szCs w:val="16"/>
                <w:lang w:val="en-CA"/>
              </w:rPr>
            </w:pPr>
          </w:p>
        </w:tc>
        <w:tc>
          <w:tcPr>
            <w:tcW w:w="1890" w:type="dxa"/>
          </w:tcPr>
          <w:p w14:paraId="53463C21" w14:textId="79DA6559"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Create this new recommendation referencing the MRCP to help members select the appropriate means of communications for </w:t>
            </w:r>
            <w:r w:rsidR="006D5630">
              <w:rPr>
                <w:rFonts w:ascii="Calibri" w:hAnsi="Calibri"/>
                <w:sz w:val="16"/>
                <w:szCs w:val="16"/>
                <w:lang w:val="en-CA"/>
              </w:rPr>
              <w:t>e-navigation</w:t>
            </w:r>
            <w:r w:rsidRPr="002F0486">
              <w:rPr>
                <w:rFonts w:ascii="Calibri" w:hAnsi="Calibri"/>
                <w:sz w:val="16"/>
                <w:szCs w:val="16"/>
                <w:lang w:val="en-CA"/>
              </w:rPr>
              <w:t xml:space="preserve">. Alternatively, the recommendation scope could be widened to include also shore-based infrastructure for Maritime Service and reference those documents as well for full </w:t>
            </w:r>
            <w:r w:rsidR="006D5630">
              <w:rPr>
                <w:rFonts w:ascii="Calibri" w:hAnsi="Calibri"/>
                <w:sz w:val="16"/>
                <w:szCs w:val="16"/>
                <w:lang w:val="en-CA"/>
              </w:rPr>
              <w:t>e-navigation</w:t>
            </w:r>
            <w:r w:rsidRPr="002F0486">
              <w:rPr>
                <w:rFonts w:ascii="Calibri" w:hAnsi="Calibri"/>
                <w:sz w:val="16"/>
                <w:szCs w:val="16"/>
                <w:lang w:val="en-CA"/>
              </w:rPr>
              <w:t xml:space="preserve"> guidance for members. Potential references: eNAv-140; eNAv-148; 1113; 1114 (CSSA);</w:t>
            </w:r>
          </w:p>
        </w:tc>
        <w:tc>
          <w:tcPr>
            <w:tcW w:w="877" w:type="dxa"/>
          </w:tcPr>
          <w:p w14:paraId="487D996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336FDA13" w14:textId="77777777" w:rsidTr="00F54451">
        <w:tc>
          <w:tcPr>
            <w:tcW w:w="800" w:type="dxa"/>
          </w:tcPr>
          <w:p w14:paraId="707AF607" w14:textId="77777777" w:rsidR="002F0486" w:rsidRPr="002F0486" w:rsidRDefault="002F0486" w:rsidP="002F0486">
            <w:pPr>
              <w:rPr>
                <w:rFonts w:ascii="Calibri" w:hAnsi="Calibri"/>
                <w:sz w:val="16"/>
                <w:szCs w:val="16"/>
                <w:lang w:val="en-CA"/>
              </w:rPr>
            </w:pPr>
            <w:proofErr w:type="spellStart"/>
            <w:r w:rsidRPr="002F0486">
              <w:rPr>
                <w:rFonts w:ascii="Calibri" w:hAnsi="Calibri"/>
                <w:sz w:val="16"/>
                <w:szCs w:val="16"/>
                <w:lang w:val="en-CA"/>
              </w:rPr>
              <w:t>eNAV</w:t>
            </w:r>
            <w:proofErr w:type="spellEnd"/>
          </w:p>
        </w:tc>
        <w:tc>
          <w:tcPr>
            <w:tcW w:w="1039" w:type="dxa"/>
          </w:tcPr>
          <w:p w14:paraId="383D6700"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MRCP</w:t>
            </w:r>
          </w:p>
        </w:tc>
        <w:tc>
          <w:tcPr>
            <w:tcW w:w="1695" w:type="dxa"/>
          </w:tcPr>
          <w:p w14:paraId="26A5399A"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Maritime Radio Communication Plan</w:t>
            </w:r>
          </w:p>
        </w:tc>
        <w:tc>
          <w:tcPr>
            <w:tcW w:w="1411" w:type="dxa"/>
          </w:tcPr>
          <w:p w14:paraId="2B9F912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Guideline (proposed)</w:t>
            </w:r>
          </w:p>
        </w:tc>
        <w:tc>
          <w:tcPr>
            <w:tcW w:w="1440" w:type="dxa"/>
          </w:tcPr>
          <w:p w14:paraId="23914916" w14:textId="3A8D6A6E"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17AD8D63"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This document is currently not recognized in the IALA hierarchy of documents. It is neither a standard, a recommendation, a guideline or a manual.</w:t>
            </w:r>
          </w:p>
        </w:tc>
        <w:tc>
          <w:tcPr>
            <w:tcW w:w="1890" w:type="dxa"/>
          </w:tcPr>
          <w:p w14:paraId="7815D1DF" w14:textId="1DDA830A"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Turn into a guideline. Provides options to shore authorities. May need to improve wording to guide national members through the choices. </w:t>
            </w:r>
            <w:proofErr w:type="gramStart"/>
            <w:r w:rsidRPr="002F0486">
              <w:rPr>
                <w:rFonts w:ascii="Calibri" w:hAnsi="Calibri"/>
                <w:sz w:val="16"/>
                <w:szCs w:val="16"/>
                <w:lang w:val="en-CA"/>
              </w:rPr>
              <w:t>introduce</w:t>
            </w:r>
            <w:proofErr w:type="gramEnd"/>
            <w:r w:rsidRPr="002F0486">
              <w:rPr>
                <w:rFonts w:ascii="Calibri" w:hAnsi="Calibri"/>
                <w:sz w:val="16"/>
                <w:szCs w:val="16"/>
                <w:lang w:val="en-CA"/>
              </w:rPr>
              <w:t xml:space="preserve"> the concept of public communication networks vs dedicated (shore based authority managed) communication networks and their envisioned role in </w:t>
            </w:r>
            <w:r w:rsidR="006D5630">
              <w:rPr>
                <w:rFonts w:ascii="Calibri" w:hAnsi="Calibri"/>
                <w:sz w:val="16"/>
                <w:szCs w:val="16"/>
                <w:lang w:val="en-CA"/>
              </w:rPr>
              <w:t>e-navigation</w:t>
            </w:r>
            <w:r w:rsidRPr="002F0486">
              <w:rPr>
                <w:rFonts w:ascii="Calibri" w:hAnsi="Calibri"/>
                <w:sz w:val="16"/>
                <w:szCs w:val="16"/>
                <w:lang w:val="en-CA"/>
              </w:rPr>
              <w:t>.</w:t>
            </w:r>
          </w:p>
        </w:tc>
        <w:tc>
          <w:tcPr>
            <w:tcW w:w="877" w:type="dxa"/>
          </w:tcPr>
          <w:p w14:paraId="7821601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2723F5B6" w14:textId="77777777" w:rsidTr="00F54451">
        <w:tc>
          <w:tcPr>
            <w:tcW w:w="800" w:type="dxa"/>
          </w:tcPr>
          <w:p w14:paraId="650DD9A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5F63B1D5"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R-1008</w:t>
            </w:r>
          </w:p>
        </w:tc>
        <w:tc>
          <w:tcPr>
            <w:tcW w:w="1695" w:type="dxa"/>
          </w:tcPr>
          <w:p w14:paraId="0EAA343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New proposed recommendation for AIS</w:t>
            </w:r>
          </w:p>
        </w:tc>
        <w:tc>
          <w:tcPr>
            <w:tcW w:w="1411" w:type="dxa"/>
          </w:tcPr>
          <w:p w14:paraId="32A2C54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NOT REQUIRED</w:t>
            </w:r>
          </w:p>
        </w:tc>
        <w:tc>
          <w:tcPr>
            <w:tcW w:w="1440" w:type="dxa"/>
          </w:tcPr>
          <w:p w14:paraId="2977FD35" w14:textId="42C7A728"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7B3992B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R1008 was supposed to become a new recommendation for AIS to replace A-124. The remainder of A-124 would’ve been transferred to a Guideline.</w:t>
            </w:r>
          </w:p>
        </w:tc>
        <w:tc>
          <w:tcPr>
            <w:tcW w:w="1890" w:type="dxa"/>
          </w:tcPr>
          <w:p w14:paraId="6ABFA7F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Instead of creating a </w:t>
            </w:r>
            <w:proofErr w:type="gramStart"/>
            <w:r w:rsidRPr="002F0486">
              <w:rPr>
                <w:rFonts w:ascii="Calibri" w:hAnsi="Calibri"/>
                <w:sz w:val="16"/>
                <w:szCs w:val="16"/>
                <w:lang w:val="en-CA"/>
              </w:rPr>
              <w:t>new  R1008</w:t>
            </w:r>
            <w:proofErr w:type="gramEnd"/>
            <w:r w:rsidRPr="002F0486">
              <w:rPr>
                <w:rFonts w:ascii="Calibri" w:hAnsi="Calibri"/>
                <w:sz w:val="16"/>
                <w:szCs w:val="16"/>
                <w:lang w:val="en-CA"/>
              </w:rPr>
              <w:t xml:space="preserve">, review A-123 to include recommendation content from A-124 and </w:t>
            </w:r>
            <w:r w:rsidRPr="002F0486">
              <w:rPr>
                <w:rFonts w:ascii="Calibri" w:hAnsi="Calibri"/>
                <w:sz w:val="16"/>
                <w:szCs w:val="16"/>
                <w:lang w:val="en-CA"/>
              </w:rPr>
              <w:lastRenderedPageBreak/>
              <w:t>create a guideline for remainder of A-124. R1008 would no longer be required.</w:t>
            </w:r>
          </w:p>
        </w:tc>
        <w:tc>
          <w:tcPr>
            <w:tcW w:w="877" w:type="dxa"/>
          </w:tcPr>
          <w:p w14:paraId="559A9A7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lastRenderedPageBreak/>
              <w:t>1</w:t>
            </w:r>
          </w:p>
        </w:tc>
      </w:tr>
      <w:tr w:rsidR="00F54451" w:rsidRPr="002F0486" w14:paraId="35B83A1C" w14:textId="77777777" w:rsidTr="00F54451">
        <w:tc>
          <w:tcPr>
            <w:tcW w:w="800" w:type="dxa"/>
          </w:tcPr>
          <w:p w14:paraId="299608FB"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7BE3520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A-123</w:t>
            </w:r>
          </w:p>
        </w:tc>
        <w:tc>
          <w:tcPr>
            <w:tcW w:w="1695" w:type="dxa"/>
          </w:tcPr>
          <w:p w14:paraId="5ACFF139" w14:textId="77777777" w:rsidR="002F0486" w:rsidRPr="002F0486" w:rsidRDefault="002F0486" w:rsidP="002F0486">
            <w:pPr>
              <w:rPr>
                <w:rFonts w:ascii="Calibri" w:hAnsi="Calibri"/>
                <w:sz w:val="16"/>
                <w:szCs w:val="16"/>
                <w:lang w:val="en-CA"/>
              </w:rPr>
            </w:pPr>
            <w:r w:rsidRPr="002F0486">
              <w:rPr>
                <w:color w:val="292929"/>
                <w:sz w:val="16"/>
                <w:szCs w:val="16"/>
                <w:shd w:val="clear" w:color="auto" w:fill="FFFFFF"/>
                <w:lang w:val="en-CA"/>
              </w:rPr>
              <w:t>Provision of Shore Based AIS</w:t>
            </w:r>
          </w:p>
        </w:tc>
        <w:tc>
          <w:tcPr>
            <w:tcW w:w="1411" w:type="dxa"/>
          </w:tcPr>
          <w:p w14:paraId="7666079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433D7382" w14:textId="2C723547"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27852BA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Dates back to June 2007. Highlights the requirement for members to establish AIS shore stations to respond to the SOLAS Chapter V, Reg. 19 (2.4) indication that AIS ship units can exchange information with the shore.</w:t>
            </w:r>
          </w:p>
        </w:tc>
        <w:tc>
          <w:tcPr>
            <w:tcW w:w="1890" w:type="dxa"/>
          </w:tcPr>
          <w:p w14:paraId="3AE86EF3"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Review document, especially annex. </w:t>
            </w:r>
          </w:p>
        </w:tc>
        <w:tc>
          <w:tcPr>
            <w:tcW w:w="877" w:type="dxa"/>
          </w:tcPr>
          <w:p w14:paraId="01F52C7C"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2</w:t>
            </w:r>
          </w:p>
        </w:tc>
      </w:tr>
      <w:tr w:rsidR="00F54451" w:rsidRPr="002F0486" w14:paraId="4CF8B68D" w14:textId="77777777" w:rsidTr="00F54451">
        <w:tc>
          <w:tcPr>
            <w:tcW w:w="800" w:type="dxa"/>
          </w:tcPr>
          <w:p w14:paraId="779A0C5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6BD7E049"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A-124</w:t>
            </w:r>
          </w:p>
        </w:tc>
        <w:tc>
          <w:tcPr>
            <w:tcW w:w="1695" w:type="dxa"/>
          </w:tcPr>
          <w:p w14:paraId="53C42E67" w14:textId="77777777" w:rsidR="002F0486" w:rsidRPr="002F0486" w:rsidRDefault="002F0486" w:rsidP="002F0486">
            <w:pPr>
              <w:rPr>
                <w:rFonts w:ascii="Calibri" w:hAnsi="Calibri"/>
                <w:sz w:val="16"/>
                <w:szCs w:val="16"/>
                <w:lang w:val="en-CA"/>
              </w:rPr>
            </w:pPr>
            <w:r w:rsidRPr="002F0486">
              <w:rPr>
                <w:color w:val="292929"/>
                <w:sz w:val="16"/>
                <w:szCs w:val="16"/>
                <w:shd w:val="clear" w:color="auto" w:fill="FFFFFF"/>
                <w:lang w:val="en-CA"/>
              </w:rPr>
              <w:t>AIS Service</w:t>
            </w:r>
          </w:p>
        </w:tc>
        <w:tc>
          <w:tcPr>
            <w:tcW w:w="1411" w:type="dxa"/>
          </w:tcPr>
          <w:p w14:paraId="2835163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17A0F114" w14:textId="2FBD9BC9"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144D443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Dates back to last review 2012. Most content still valid. Indicates technical elements of networking AIS shore stations as part of an AIS service.</w:t>
            </w:r>
          </w:p>
        </w:tc>
        <w:tc>
          <w:tcPr>
            <w:tcW w:w="1890" w:type="dxa"/>
          </w:tcPr>
          <w:p w14:paraId="733FA5E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Instead of creating a </w:t>
            </w:r>
            <w:proofErr w:type="gramStart"/>
            <w:r w:rsidRPr="002F0486">
              <w:rPr>
                <w:rFonts w:ascii="Calibri" w:hAnsi="Calibri"/>
                <w:sz w:val="16"/>
                <w:szCs w:val="16"/>
                <w:lang w:val="en-CA"/>
              </w:rPr>
              <w:t>new  R1008</w:t>
            </w:r>
            <w:proofErr w:type="gramEnd"/>
            <w:r w:rsidRPr="002F0486">
              <w:rPr>
                <w:rFonts w:ascii="Calibri" w:hAnsi="Calibri"/>
                <w:sz w:val="16"/>
                <w:szCs w:val="16"/>
                <w:lang w:val="en-CA"/>
              </w:rPr>
              <w:t>, review A-123 to include recommendation content from A-124 and create a guideline for remainder of A-124. Suggest general overhaul of the A-124 series to be more streamlined and reduce extraneous references to appendixes that have never been developed / are unnecessary.</w:t>
            </w:r>
          </w:p>
        </w:tc>
        <w:tc>
          <w:tcPr>
            <w:tcW w:w="877" w:type="dxa"/>
          </w:tcPr>
          <w:p w14:paraId="6BCDB07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2</w:t>
            </w:r>
          </w:p>
        </w:tc>
      </w:tr>
      <w:tr w:rsidR="00F54451" w:rsidRPr="002F0486" w14:paraId="7FA8BB69" w14:textId="77777777" w:rsidTr="00F54451">
        <w:tc>
          <w:tcPr>
            <w:tcW w:w="800" w:type="dxa"/>
          </w:tcPr>
          <w:p w14:paraId="7C8024E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5B14780D"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E-NAV146</w:t>
            </w:r>
          </w:p>
        </w:tc>
        <w:tc>
          <w:tcPr>
            <w:tcW w:w="1695" w:type="dxa"/>
          </w:tcPr>
          <w:p w14:paraId="3B4E6529" w14:textId="77777777" w:rsidR="002F0486" w:rsidRPr="002F0486" w:rsidRDefault="002F0486" w:rsidP="002F0486">
            <w:pPr>
              <w:rPr>
                <w:color w:val="292929"/>
                <w:sz w:val="16"/>
                <w:szCs w:val="16"/>
                <w:shd w:val="clear" w:color="auto" w:fill="FFFFFF"/>
                <w:lang w:val="en-CA"/>
              </w:rPr>
            </w:pPr>
            <w:r w:rsidRPr="002F0486">
              <w:rPr>
                <w:rFonts w:ascii="Calibri" w:hAnsi="Calibri"/>
                <w:sz w:val="16"/>
                <w:szCs w:val="16"/>
                <w:lang w:val="en-CA"/>
              </w:rPr>
              <w:t>Strategy for Maintaining Racon Service Capability</w:t>
            </w:r>
          </w:p>
        </w:tc>
        <w:tc>
          <w:tcPr>
            <w:tcW w:w="1411" w:type="dxa"/>
          </w:tcPr>
          <w:p w14:paraId="498BB8F3"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10432111" w14:textId="7266E873"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7A58340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Notes the development of NT Radars; the changes in development of S-band radars (not to trigger Racons – IMO MSC Resolution 192(79); the potential role of AIS.</w:t>
            </w:r>
          </w:p>
        </w:tc>
        <w:tc>
          <w:tcPr>
            <w:tcW w:w="1890" w:type="dxa"/>
          </w:tcPr>
          <w:p w14:paraId="24D11337" w14:textId="77777777" w:rsidR="002F0486" w:rsidRPr="002F0486" w:rsidRDefault="002F0486" w:rsidP="002F0486">
            <w:pPr>
              <w:rPr>
                <w:rFonts w:ascii="Calibri" w:hAnsi="Calibri"/>
                <w:sz w:val="16"/>
                <w:szCs w:val="16"/>
                <w:lang w:val="en-CA"/>
              </w:rPr>
            </w:pPr>
            <w:proofErr w:type="spellStart"/>
            <w:r w:rsidRPr="002F0486">
              <w:rPr>
                <w:rFonts w:ascii="Calibri" w:hAnsi="Calibri"/>
                <w:sz w:val="16"/>
                <w:szCs w:val="16"/>
                <w:lang w:val="fr-CA"/>
              </w:rPr>
              <w:t>amend</w:t>
            </w:r>
            <w:proofErr w:type="spellEnd"/>
            <w:r w:rsidRPr="002F0486">
              <w:rPr>
                <w:rFonts w:ascii="Calibri" w:hAnsi="Calibri"/>
                <w:sz w:val="16"/>
                <w:szCs w:val="16"/>
                <w:lang w:val="fr-CA"/>
              </w:rPr>
              <w:t xml:space="preserve"> section 5.6 – non radar </w:t>
            </w:r>
            <w:proofErr w:type="spellStart"/>
            <w:r w:rsidRPr="002F0486">
              <w:rPr>
                <w:rFonts w:ascii="Calibri" w:hAnsi="Calibri"/>
                <w:sz w:val="16"/>
                <w:szCs w:val="16"/>
                <w:lang w:val="fr-CA"/>
              </w:rPr>
              <w:t>technology</w:t>
            </w:r>
            <w:proofErr w:type="spellEnd"/>
            <w:r w:rsidRPr="002F0486">
              <w:rPr>
                <w:rFonts w:ascii="Calibri" w:hAnsi="Calibri"/>
                <w:sz w:val="16"/>
                <w:szCs w:val="16"/>
                <w:lang w:val="fr-CA"/>
              </w:rPr>
              <w:t xml:space="preserve">. </w:t>
            </w:r>
            <w:r w:rsidRPr="002F0486">
              <w:rPr>
                <w:rFonts w:ascii="Calibri" w:hAnsi="Calibri"/>
                <w:sz w:val="16"/>
                <w:szCs w:val="16"/>
                <w:lang w:val="en-CA"/>
              </w:rPr>
              <w:t xml:space="preserve">Could also include text in section 6 – strategy. This document deals directly with </w:t>
            </w:r>
            <w:proofErr w:type="spellStart"/>
            <w:r w:rsidRPr="002F0486">
              <w:rPr>
                <w:rFonts w:ascii="Calibri" w:hAnsi="Calibri"/>
                <w:sz w:val="16"/>
                <w:szCs w:val="16"/>
                <w:lang w:val="en-CA"/>
              </w:rPr>
              <w:t>AtoNs</w:t>
            </w:r>
            <w:proofErr w:type="spellEnd"/>
            <w:r w:rsidRPr="002F0486">
              <w:rPr>
                <w:rFonts w:ascii="Calibri" w:hAnsi="Calibri"/>
                <w:sz w:val="16"/>
                <w:szCs w:val="16"/>
                <w:lang w:val="en-CA"/>
              </w:rPr>
              <w:t>, should it be transferred to ARM committee?</w:t>
            </w:r>
          </w:p>
        </w:tc>
        <w:tc>
          <w:tcPr>
            <w:tcW w:w="877" w:type="dxa"/>
          </w:tcPr>
          <w:p w14:paraId="03DAE5A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F54451" w:rsidRPr="002F0486" w14:paraId="13B1FFE8" w14:textId="77777777" w:rsidTr="00F54451">
        <w:tc>
          <w:tcPr>
            <w:tcW w:w="800" w:type="dxa"/>
          </w:tcPr>
          <w:p w14:paraId="072AAE7F"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tcPr>
          <w:p w14:paraId="0B7501A7" w14:textId="77777777" w:rsidR="002F0486" w:rsidRPr="002F0486" w:rsidRDefault="002F0486" w:rsidP="002F0486">
            <w:pPr>
              <w:shd w:val="clear" w:color="auto" w:fill="FFFFFF"/>
              <w:spacing w:before="100" w:beforeAutospacing="1" w:after="100" w:afterAutospacing="1"/>
              <w:rPr>
                <w:rFonts w:ascii="Calibri" w:hAnsi="Calibri"/>
                <w:color w:val="A6A6A6"/>
                <w:sz w:val="16"/>
                <w:szCs w:val="16"/>
                <w:lang w:val="en-CA"/>
              </w:rPr>
            </w:pPr>
            <w:r w:rsidRPr="002F0486">
              <w:rPr>
                <w:rFonts w:ascii="Calibri" w:hAnsi="Calibri"/>
                <w:color w:val="A6A6A6"/>
                <w:sz w:val="16"/>
                <w:szCs w:val="16"/>
                <w:lang w:val="en-CA"/>
              </w:rPr>
              <w:t>1028</w:t>
            </w:r>
          </w:p>
        </w:tc>
        <w:tc>
          <w:tcPr>
            <w:tcW w:w="1695" w:type="dxa"/>
          </w:tcPr>
          <w:p w14:paraId="22CD0A09" w14:textId="77777777" w:rsidR="002F0486" w:rsidRPr="002F0486" w:rsidRDefault="002F0486" w:rsidP="002F0486">
            <w:pPr>
              <w:rPr>
                <w:rFonts w:ascii="Calibri" w:hAnsi="Calibri"/>
                <w:color w:val="A6A6A6"/>
                <w:sz w:val="16"/>
                <w:szCs w:val="16"/>
                <w:lang w:val="en-CA"/>
              </w:rPr>
            </w:pPr>
            <w:r w:rsidRPr="002F0486">
              <w:rPr>
                <w:color w:val="A6A6A6"/>
                <w:sz w:val="16"/>
                <w:szCs w:val="16"/>
                <w:shd w:val="clear" w:color="auto" w:fill="FFFFFF"/>
                <w:lang w:val="en-CA"/>
              </w:rPr>
              <w:t>UNIVERSAL AUTOMATIC IDENTIFICATION (AIS) – VOLUME 1 PART 1 – OPERATIONAL ISSUES</w:t>
            </w:r>
          </w:p>
        </w:tc>
        <w:tc>
          <w:tcPr>
            <w:tcW w:w="1411" w:type="dxa"/>
          </w:tcPr>
          <w:p w14:paraId="2F06AEBF"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tcPr>
          <w:p w14:paraId="2E6AA70F" w14:textId="5662E196" w:rsidR="002F0486" w:rsidRPr="002F0486" w:rsidRDefault="00376958" w:rsidP="002F0486">
            <w:pPr>
              <w:rPr>
                <w:rFonts w:ascii="Calibri" w:hAnsi="Calibri"/>
                <w:color w:val="A6A6A6"/>
                <w:sz w:val="16"/>
                <w:szCs w:val="16"/>
                <w:lang w:val="en-CA"/>
              </w:rPr>
            </w:pPr>
            <w:r>
              <w:rPr>
                <w:rFonts w:ascii="Calibri" w:hAnsi="Calibri"/>
                <w:color w:val="A6A6A6"/>
                <w:sz w:val="16"/>
                <w:szCs w:val="16"/>
                <w:lang w:val="en-CA"/>
              </w:rPr>
              <w:t>ENAV</w:t>
            </w:r>
          </w:p>
        </w:tc>
        <w:tc>
          <w:tcPr>
            <w:tcW w:w="4410" w:type="dxa"/>
          </w:tcPr>
          <w:p w14:paraId="4C97C3D7"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to 2004. Identified under AIS committee. Not found on IALA website, suspect it was superseded by A-124.</w:t>
            </w:r>
          </w:p>
        </w:tc>
        <w:tc>
          <w:tcPr>
            <w:tcW w:w="1890" w:type="dxa"/>
          </w:tcPr>
          <w:p w14:paraId="7540DD54"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Superseded.</w:t>
            </w:r>
          </w:p>
        </w:tc>
        <w:tc>
          <w:tcPr>
            <w:tcW w:w="877" w:type="dxa"/>
          </w:tcPr>
          <w:p w14:paraId="5477D1A1" w14:textId="77777777" w:rsidR="002F0486" w:rsidRPr="002F0486" w:rsidRDefault="002F0486" w:rsidP="002F0486">
            <w:pPr>
              <w:rPr>
                <w:rFonts w:ascii="Calibri" w:hAnsi="Calibri"/>
                <w:color w:val="A6A6A6"/>
                <w:sz w:val="16"/>
                <w:szCs w:val="16"/>
                <w:lang w:val="en-CA"/>
              </w:rPr>
            </w:pPr>
          </w:p>
        </w:tc>
      </w:tr>
      <w:tr w:rsidR="00F54451" w:rsidRPr="002F0486" w14:paraId="029024A1" w14:textId="77777777" w:rsidTr="00F54451">
        <w:tc>
          <w:tcPr>
            <w:tcW w:w="800" w:type="dxa"/>
          </w:tcPr>
          <w:p w14:paraId="2EB328C5"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tcPr>
          <w:p w14:paraId="2A2FDDF7" w14:textId="77777777" w:rsidR="002F0486" w:rsidRPr="002F0486" w:rsidRDefault="002F0486" w:rsidP="002F0486">
            <w:pPr>
              <w:shd w:val="clear" w:color="auto" w:fill="FFFFFF"/>
              <w:spacing w:before="100" w:beforeAutospacing="1" w:after="100" w:afterAutospacing="1"/>
              <w:rPr>
                <w:rFonts w:ascii="Calibri" w:hAnsi="Calibri"/>
                <w:color w:val="A6A6A6"/>
                <w:sz w:val="16"/>
                <w:szCs w:val="16"/>
                <w:lang w:val="en-CA"/>
              </w:rPr>
            </w:pPr>
            <w:r w:rsidRPr="002F0486">
              <w:rPr>
                <w:rFonts w:ascii="Calibri" w:hAnsi="Calibri"/>
                <w:color w:val="A6A6A6"/>
                <w:sz w:val="16"/>
                <w:szCs w:val="16"/>
                <w:lang w:val="en-CA"/>
              </w:rPr>
              <w:t>1029</w:t>
            </w:r>
          </w:p>
        </w:tc>
        <w:tc>
          <w:tcPr>
            <w:tcW w:w="1695" w:type="dxa"/>
          </w:tcPr>
          <w:p w14:paraId="096322C0" w14:textId="77777777" w:rsidR="002F0486" w:rsidRPr="002F0486" w:rsidRDefault="002F0486" w:rsidP="002F0486">
            <w:pPr>
              <w:rPr>
                <w:rFonts w:ascii="Calibri" w:hAnsi="Calibri"/>
                <w:color w:val="A6A6A6"/>
                <w:sz w:val="16"/>
                <w:szCs w:val="16"/>
                <w:lang w:val="en-CA"/>
              </w:rPr>
            </w:pPr>
            <w:r w:rsidRPr="002F0486">
              <w:rPr>
                <w:color w:val="A6A6A6"/>
                <w:sz w:val="16"/>
                <w:szCs w:val="16"/>
                <w:shd w:val="clear" w:color="auto" w:fill="FFFFFF"/>
                <w:lang w:val="en-CA"/>
              </w:rPr>
              <w:t>UNIVERSAL AUTOMATIC IDENTIFICATION (AIS) – VOLUME 1 PART 2 – TECHNICAL ISSUES</w:t>
            </w:r>
          </w:p>
        </w:tc>
        <w:tc>
          <w:tcPr>
            <w:tcW w:w="1411" w:type="dxa"/>
          </w:tcPr>
          <w:p w14:paraId="3B38E74F"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tcPr>
          <w:p w14:paraId="110E8716" w14:textId="6AB61E10" w:rsidR="002F0486" w:rsidRPr="002F0486" w:rsidRDefault="00376958" w:rsidP="002F0486">
            <w:pPr>
              <w:rPr>
                <w:rFonts w:ascii="Calibri" w:hAnsi="Calibri"/>
                <w:color w:val="A6A6A6"/>
                <w:sz w:val="16"/>
                <w:szCs w:val="16"/>
                <w:lang w:val="en-CA"/>
              </w:rPr>
            </w:pPr>
            <w:r>
              <w:rPr>
                <w:rFonts w:ascii="Calibri" w:hAnsi="Calibri"/>
                <w:color w:val="A6A6A6"/>
                <w:sz w:val="16"/>
                <w:szCs w:val="16"/>
                <w:lang w:val="en-CA"/>
              </w:rPr>
              <w:t>ENAV</w:t>
            </w:r>
          </w:p>
        </w:tc>
        <w:tc>
          <w:tcPr>
            <w:tcW w:w="4410" w:type="dxa"/>
          </w:tcPr>
          <w:p w14:paraId="7561121C"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to 2001. Identified under AIS committee. Not found on IALA website, suspect it was superseded by A-124.</w:t>
            </w:r>
          </w:p>
        </w:tc>
        <w:tc>
          <w:tcPr>
            <w:tcW w:w="1890" w:type="dxa"/>
          </w:tcPr>
          <w:p w14:paraId="2800A213"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Superseded.</w:t>
            </w:r>
          </w:p>
        </w:tc>
        <w:tc>
          <w:tcPr>
            <w:tcW w:w="877" w:type="dxa"/>
          </w:tcPr>
          <w:p w14:paraId="3B568DF1" w14:textId="77777777" w:rsidR="002F0486" w:rsidRPr="002F0486" w:rsidRDefault="002F0486" w:rsidP="002F0486">
            <w:pPr>
              <w:rPr>
                <w:rFonts w:ascii="Calibri" w:hAnsi="Calibri"/>
                <w:color w:val="A6A6A6"/>
                <w:sz w:val="16"/>
                <w:szCs w:val="16"/>
                <w:lang w:val="en-CA"/>
              </w:rPr>
            </w:pPr>
          </w:p>
        </w:tc>
      </w:tr>
      <w:tr w:rsidR="00F54451" w:rsidRPr="002F0486" w14:paraId="45B81E70" w14:textId="77777777" w:rsidTr="00F54451">
        <w:tc>
          <w:tcPr>
            <w:tcW w:w="800" w:type="dxa"/>
          </w:tcPr>
          <w:p w14:paraId="6ED9F24D"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lastRenderedPageBreak/>
              <w:t>AIS</w:t>
            </w:r>
          </w:p>
        </w:tc>
        <w:tc>
          <w:tcPr>
            <w:tcW w:w="1039" w:type="dxa"/>
          </w:tcPr>
          <w:p w14:paraId="3A316E8F" w14:textId="77777777" w:rsidR="002F0486" w:rsidRPr="002F0486" w:rsidRDefault="002F0486" w:rsidP="002F0486">
            <w:pPr>
              <w:shd w:val="clear" w:color="auto" w:fill="FFFFFF"/>
              <w:spacing w:before="100" w:beforeAutospacing="1" w:after="100" w:afterAutospacing="1"/>
              <w:rPr>
                <w:rFonts w:ascii="Calibri" w:hAnsi="Calibri"/>
                <w:color w:val="A6A6A6"/>
                <w:sz w:val="16"/>
                <w:szCs w:val="16"/>
                <w:lang w:val="en-CA"/>
              </w:rPr>
            </w:pPr>
            <w:r w:rsidRPr="002F0486">
              <w:rPr>
                <w:rFonts w:ascii="Calibri" w:hAnsi="Calibri"/>
                <w:color w:val="A6A6A6"/>
                <w:sz w:val="16"/>
                <w:szCs w:val="16"/>
                <w:lang w:val="en-CA"/>
              </w:rPr>
              <w:t>1059</w:t>
            </w:r>
          </w:p>
        </w:tc>
        <w:tc>
          <w:tcPr>
            <w:tcW w:w="1695" w:type="dxa"/>
          </w:tcPr>
          <w:p w14:paraId="156B34CD" w14:textId="77777777" w:rsidR="002F0486" w:rsidRPr="002F0486" w:rsidRDefault="002F0486" w:rsidP="002F0486">
            <w:pPr>
              <w:rPr>
                <w:rFonts w:ascii="Calibri" w:hAnsi="Calibri"/>
                <w:color w:val="A6A6A6"/>
                <w:sz w:val="16"/>
                <w:szCs w:val="16"/>
                <w:lang w:val="en-CA"/>
              </w:rPr>
            </w:pPr>
            <w:r w:rsidRPr="002F0486">
              <w:rPr>
                <w:color w:val="A6A6A6"/>
                <w:sz w:val="16"/>
                <w:szCs w:val="16"/>
                <w:shd w:val="clear" w:color="auto" w:fill="FFFFFF"/>
                <w:lang w:val="en-CA"/>
              </w:rPr>
              <w:t>The comparison of AIS stations</w:t>
            </w:r>
          </w:p>
        </w:tc>
        <w:tc>
          <w:tcPr>
            <w:tcW w:w="1411" w:type="dxa"/>
          </w:tcPr>
          <w:p w14:paraId="4CD54F93"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tcPr>
          <w:p w14:paraId="2E5A8F99" w14:textId="5507687D" w:rsidR="002F0486" w:rsidRPr="002F0486" w:rsidRDefault="00376958" w:rsidP="002F0486">
            <w:pPr>
              <w:rPr>
                <w:rFonts w:ascii="Calibri" w:hAnsi="Calibri"/>
                <w:color w:val="A6A6A6"/>
                <w:sz w:val="16"/>
                <w:szCs w:val="16"/>
                <w:lang w:val="en-CA"/>
              </w:rPr>
            </w:pPr>
            <w:r>
              <w:rPr>
                <w:rFonts w:ascii="Calibri" w:hAnsi="Calibri"/>
                <w:color w:val="A6A6A6"/>
                <w:sz w:val="16"/>
                <w:szCs w:val="16"/>
                <w:lang w:val="en-CA"/>
              </w:rPr>
              <w:t>ENAV</w:t>
            </w:r>
          </w:p>
        </w:tc>
        <w:tc>
          <w:tcPr>
            <w:tcW w:w="4410" w:type="dxa"/>
          </w:tcPr>
          <w:p w14:paraId="6343A836"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June 2008. Not found on IALA website, suspect it was superseded by 1082 as most AIS station information are now found in 1082.</w:t>
            </w:r>
          </w:p>
        </w:tc>
        <w:tc>
          <w:tcPr>
            <w:tcW w:w="1890" w:type="dxa"/>
          </w:tcPr>
          <w:p w14:paraId="35991255"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Superseded.</w:t>
            </w:r>
          </w:p>
        </w:tc>
        <w:tc>
          <w:tcPr>
            <w:tcW w:w="877" w:type="dxa"/>
          </w:tcPr>
          <w:p w14:paraId="4C61243D" w14:textId="77777777" w:rsidR="002F0486" w:rsidRPr="002F0486" w:rsidRDefault="002F0486" w:rsidP="002F0486">
            <w:pPr>
              <w:rPr>
                <w:rFonts w:ascii="Calibri" w:hAnsi="Calibri"/>
                <w:color w:val="A6A6A6"/>
                <w:sz w:val="16"/>
                <w:szCs w:val="16"/>
                <w:lang w:val="en-CA"/>
              </w:rPr>
            </w:pPr>
          </w:p>
        </w:tc>
      </w:tr>
      <w:tr w:rsidR="00F54451" w:rsidRPr="002F0486" w14:paraId="10D68D1E" w14:textId="77777777" w:rsidTr="00F54451">
        <w:tc>
          <w:tcPr>
            <w:tcW w:w="800" w:type="dxa"/>
          </w:tcPr>
          <w:p w14:paraId="4374863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684D58B9"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1082</w:t>
            </w:r>
          </w:p>
        </w:tc>
        <w:tc>
          <w:tcPr>
            <w:tcW w:w="1695" w:type="dxa"/>
          </w:tcPr>
          <w:p w14:paraId="7A519742" w14:textId="77777777" w:rsidR="002F0486" w:rsidRPr="002F0486" w:rsidRDefault="002F0486" w:rsidP="002F0486">
            <w:pPr>
              <w:rPr>
                <w:rFonts w:ascii="Calibri" w:hAnsi="Calibri"/>
                <w:sz w:val="16"/>
                <w:szCs w:val="16"/>
                <w:lang w:val="en-CA"/>
              </w:rPr>
            </w:pPr>
            <w:r w:rsidRPr="002F0486">
              <w:rPr>
                <w:color w:val="292929"/>
                <w:sz w:val="16"/>
                <w:szCs w:val="16"/>
                <w:shd w:val="clear" w:color="auto" w:fill="FFFFFF"/>
                <w:lang w:val="en-CA"/>
              </w:rPr>
              <w:t>An Overview of AIS</w:t>
            </w:r>
          </w:p>
        </w:tc>
        <w:tc>
          <w:tcPr>
            <w:tcW w:w="1411" w:type="dxa"/>
          </w:tcPr>
          <w:p w14:paraId="2724A7F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Guideline</w:t>
            </w:r>
          </w:p>
        </w:tc>
        <w:tc>
          <w:tcPr>
            <w:tcW w:w="1440" w:type="dxa"/>
          </w:tcPr>
          <w:p w14:paraId="444C018C" w14:textId="7C51035C"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32E443C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Dates back to 2011.</w:t>
            </w:r>
          </w:p>
        </w:tc>
        <w:tc>
          <w:tcPr>
            <w:tcW w:w="1890" w:type="dxa"/>
          </w:tcPr>
          <w:p w14:paraId="7A08328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Would need to be reviewed. Also the messages details in annex should maybe simply refer to the current version of 1371 to avoid this document going out of date (avoid replicating the information).</w:t>
            </w:r>
          </w:p>
        </w:tc>
        <w:tc>
          <w:tcPr>
            <w:tcW w:w="877" w:type="dxa"/>
          </w:tcPr>
          <w:p w14:paraId="2787691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F54451" w:rsidRPr="002F0486" w14:paraId="43E7684C" w14:textId="77777777" w:rsidTr="00F54451">
        <w:tc>
          <w:tcPr>
            <w:tcW w:w="800" w:type="dxa"/>
          </w:tcPr>
          <w:p w14:paraId="11F0668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ASM</w:t>
            </w:r>
          </w:p>
        </w:tc>
        <w:tc>
          <w:tcPr>
            <w:tcW w:w="1039" w:type="dxa"/>
          </w:tcPr>
          <w:p w14:paraId="4E993BF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E-144</w:t>
            </w:r>
          </w:p>
        </w:tc>
        <w:tc>
          <w:tcPr>
            <w:tcW w:w="1695" w:type="dxa"/>
          </w:tcPr>
          <w:p w14:paraId="679DD85B"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Harmonized implementation of Application Specific Messages (ASM)</w:t>
            </w:r>
          </w:p>
        </w:tc>
        <w:tc>
          <w:tcPr>
            <w:tcW w:w="1411" w:type="dxa"/>
          </w:tcPr>
          <w:p w14:paraId="2D81F74C"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6DF8E916" w14:textId="1759D6EC"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0112DFF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Title is confusing because of ASM channels part of VDES. Also same title as G-1095 which is under ARM committee responsibility.</w:t>
            </w:r>
          </w:p>
        </w:tc>
        <w:tc>
          <w:tcPr>
            <w:tcW w:w="1890" w:type="dxa"/>
          </w:tcPr>
          <w:p w14:paraId="4C26BAA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Need to create an annex to clearly explain the channels and how to deal with messages or alternatively refer to the guideline G-1095. Need to consider the co-location with AIS.</w:t>
            </w:r>
          </w:p>
        </w:tc>
        <w:tc>
          <w:tcPr>
            <w:tcW w:w="877" w:type="dxa"/>
          </w:tcPr>
          <w:p w14:paraId="04D3942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2</w:t>
            </w:r>
          </w:p>
        </w:tc>
      </w:tr>
      <w:tr w:rsidR="00F54451" w:rsidRPr="002F0486" w14:paraId="27AAF8A7" w14:textId="77777777" w:rsidTr="00F54451">
        <w:tc>
          <w:tcPr>
            <w:tcW w:w="800" w:type="dxa"/>
          </w:tcPr>
          <w:p w14:paraId="1F98F411"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VDES</w:t>
            </w:r>
          </w:p>
        </w:tc>
        <w:tc>
          <w:tcPr>
            <w:tcW w:w="1039" w:type="dxa"/>
          </w:tcPr>
          <w:p w14:paraId="49D7FC7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R1007</w:t>
            </w:r>
          </w:p>
        </w:tc>
        <w:tc>
          <w:tcPr>
            <w:tcW w:w="1695" w:type="dxa"/>
          </w:tcPr>
          <w:p w14:paraId="7DFCC48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The VHF Data Exchange System (VDES) for Shore Infrastructure</w:t>
            </w:r>
          </w:p>
        </w:tc>
        <w:tc>
          <w:tcPr>
            <w:tcW w:w="1411" w:type="dxa"/>
          </w:tcPr>
          <w:p w14:paraId="650C7FC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2B8FD8FB" w14:textId="7501C976"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4883D22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Good example of what a recommendation should be.</w:t>
            </w:r>
          </w:p>
        </w:tc>
        <w:tc>
          <w:tcPr>
            <w:tcW w:w="1890" w:type="dxa"/>
          </w:tcPr>
          <w:p w14:paraId="0422DCA5"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Add a reference to a VDES Guidelines document maybe as an Annex as per A-123.</w:t>
            </w:r>
          </w:p>
        </w:tc>
        <w:tc>
          <w:tcPr>
            <w:tcW w:w="877" w:type="dxa"/>
          </w:tcPr>
          <w:p w14:paraId="487766A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0E8012D0" w14:textId="77777777" w:rsidTr="00F54451">
        <w:tc>
          <w:tcPr>
            <w:tcW w:w="800" w:type="dxa"/>
          </w:tcPr>
          <w:p w14:paraId="6511F78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VDES</w:t>
            </w:r>
          </w:p>
        </w:tc>
        <w:tc>
          <w:tcPr>
            <w:tcW w:w="1039" w:type="dxa"/>
          </w:tcPr>
          <w:p w14:paraId="7D52069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G-1139</w:t>
            </w:r>
          </w:p>
        </w:tc>
        <w:tc>
          <w:tcPr>
            <w:tcW w:w="1695" w:type="dxa"/>
          </w:tcPr>
          <w:p w14:paraId="4ED3445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THE TECHNICAL SPECIFICATION OF VDES</w:t>
            </w:r>
          </w:p>
        </w:tc>
        <w:tc>
          <w:tcPr>
            <w:tcW w:w="1411" w:type="dxa"/>
          </w:tcPr>
          <w:p w14:paraId="19F2938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0A118F0A" w14:textId="28AD774A"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5EA91792" w14:textId="77777777" w:rsidR="002F0486" w:rsidRPr="002F0486" w:rsidRDefault="002F0486" w:rsidP="002F0486">
            <w:pPr>
              <w:rPr>
                <w:rFonts w:ascii="Calibri" w:hAnsi="Calibri"/>
                <w:sz w:val="16"/>
                <w:szCs w:val="16"/>
                <w:lang w:val="en-CA"/>
              </w:rPr>
            </w:pPr>
          </w:p>
        </w:tc>
        <w:tc>
          <w:tcPr>
            <w:tcW w:w="1890" w:type="dxa"/>
          </w:tcPr>
          <w:p w14:paraId="17FA2AF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Some of the content of the main document might be transferred to the MRCP to help guide members in selecting AIS, ASM and VDE for their requirements.</w:t>
            </w:r>
          </w:p>
        </w:tc>
        <w:tc>
          <w:tcPr>
            <w:tcW w:w="877" w:type="dxa"/>
          </w:tcPr>
          <w:p w14:paraId="734DE611"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648E3DD2" w14:textId="77777777" w:rsidTr="00F54451">
        <w:tc>
          <w:tcPr>
            <w:tcW w:w="800" w:type="dxa"/>
          </w:tcPr>
          <w:p w14:paraId="625E7A1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VDES</w:t>
            </w:r>
          </w:p>
        </w:tc>
        <w:tc>
          <w:tcPr>
            <w:tcW w:w="1039" w:type="dxa"/>
          </w:tcPr>
          <w:p w14:paraId="5D7FD8D1"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G-1117</w:t>
            </w:r>
          </w:p>
        </w:tc>
        <w:tc>
          <w:tcPr>
            <w:tcW w:w="1695" w:type="dxa"/>
          </w:tcPr>
          <w:p w14:paraId="0CADB6C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VHF DATA EXCHANGE SYSTEM (VDES) OVERVIEW</w:t>
            </w:r>
          </w:p>
        </w:tc>
        <w:tc>
          <w:tcPr>
            <w:tcW w:w="1411" w:type="dxa"/>
          </w:tcPr>
          <w:p w14:paraId="7F4A870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Guideline</w:t>
            </w:r>
          </w:p>
        </w:tc>
        <w:tc>
          <w:tcPr>
            <w:tcW w:w="1440" w:type="dxa"/>
          </w:tcPr>
          <w:p w14:paraId="692AE5FE" w14:textId="4868E252"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2DC62202" w14:textId="77777777" w:rsidR="002F0486" w:rsidRPr="002F0486" w:rsidRDefault="002F0486" w:rsidP="002F0486">
            <w:pPr>
              <w:rPr>
                <w:rFonts w:ascii="Calibri" w:hAnsi="Calibri"/>
                <w:sz w:val="16"/>
                <w:szCs w:val="16"/>
                <w:lang w:val="en-CA"/>
              </w:rPr>
            </w:pPr>
          </w:p>
        </w:tc>
        <w:tc>
          <w:tcPr>
            <w:tcW w:w="1890" w:type="dxa"/>
          </w:tcPr>
          <w:p w14:paraId="25136D5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Needs a good review, some parts are MRCP, some are VDE. Would suggest to improve the differences between VDE-TER and VDE-Sat, especially on the bandwidth available to manage expectations. Need to review the scenarios to make sure we can still support them </w:t>
            </w:r>
            <w:r w:rsidRPr="002F0486">
              <w:rPr>
                <w:rFonts w:ascii="Calibri" w:hAnsi="Calibri"/>
                <w:sz w:val="16"/>
                <w:szCs w:val="16"/>
                <w:lang w:val="en-CA"/>
              </w:rPr>
              <w:lastRenderedPageBreak/>
              <w:t xml:space="preserve">all (tele-medical, chart-update, </w:t>
            </w:r>
            <w:proofErr w:type="spellStart"/>
            <w:r w:rsidRPr="002F0486">
              <w:rPr>
                <w:rFonts w:ascii="Calibri" w:hAnsi="Calibri"/>
                <w:sz w:val="16"/>
                <w:szCs w:val="16"/>
                <w:lang w:val="en-CA"/>
              </w:rPr>
              <w:t>etc</w:t>
            </w:r>
            <w:proofErr w:type="spellEnd"/>
            <w:r w:rsidRPr="002F0486">
              <w:rPr>
                <w:rFonts w:ascii="Calibri" w:hAnsi="Calibri"/>
                <w:sz w:val="16"/>
                <w:szCs w:val="16"/>
                <w:lang w:val="en-CA"/>
              </w:rPr>
              <w:t>) introduce R-mode</w:t>
            </w:r>
            <w:proofErr w:type="gramStart"/>
            <w:r w:rsidRPr="002F0486">
              <w:rPr>
                <w:rFonts w:ascii="Calibri" w:hAnsi="Calibri"/>
                <w:sz w:val="16"/>
                <w:szCs w:val="16"/>
                <w:lang w:val="en-CA"/>
              </w:rPr>
              <w:t>?.</w:t>
            </w:r>
            <w:proofErr w:type="gramEnd"/>
            <w:r w:rsidRPr="002F0486">
              <w:rPr>
                <w:rFonts w:ascii="Calibri" w:hAnsi="Calibri"/>
                <w:sz w:val="16"/>
                <w:szCs w:val="16"/>
                <w:lang w:val="en-CA"/>
              </w:rPr>
              <w:t xml:space="preserve"> Need to include guidelines on how to configure VDES for shore authority, e.g. bulletin board configuration. Is a new guideline required for that?</w:t>
            </w:r>
          </w:p>
        </w:tc>
        <w:tc>
          <w:tcPr>
            <w:tcW w:w="877" w:type="dxa"/>
          </w:tcPr>
          <w:p w14:paraId="75554D95"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lastRenderedPageBreak/>
              <w:t>2</w:t>
            </w:r>
          </w:p>
        </w:tc>
      </w:tr>
      <w:tr w:rsidR="002F0486" w:rsidRPr="00F54451" w14:paraId="063418A5" w14:textId="77777777" w:rsidTr="00F54451">
        <w:trPr>
          <w:trHeight w:val="431"/>
        </w:trPr>
        <w:tc>
          <w:tcPr>
            <w:tcW w:w="800" w:type="dxa"/>
            <w:shd w:val="clear" w:color="auto" w:fill="auto"/>
          </w:tcPr>
          <w:p w14:paraId="3FE6825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0922664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O-138</w:t>
            </w:r>
          </w:p>
        </w:tc>
        <w:tc>
          <w:tcPr>
            <w:tcW w:w="1695" w:type="dxa"/>
            <w:shd w:val="clear" w:color="auto" w:fill="auto"/>
          </w:tcPr>
          <w:p w14:paraId="07B94C4B"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The Use of GIS and Simulation by AtoN Authorities</w:t>
            </w:r>
          </w:p>
        </w:tc>
        <w:tc>
          <w:tcPr>
            <w:tcW w:w="1411" w:type="dxa"/>
            <w:shd w:val="clear" w:color="auto" w:fill="auto"/>
          </w:tcPr>
          <w:p w14:paraId="6AB07EB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0FF9DF1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7FEF459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Under ARM committee responsibility. Identified under ANM. </w:t>
            </w:r>
            <w:r w:rsidRPr="002F0486">
              <w:rPr>
                <w:rFonts w:ascii="Calibri" w:hAnsi="Calibri"/>
                <w:sz w:val="16"/>
                <w:szCs w:val="16"/>
                <w:lang w:val="en-CA"/>
              </w:rPr>
              <w:t>Links to Reg 13 of SOLAS re AtoN and notes the benefits of GIS and simulation techniques in assisting AtoN authorities in assessing the requirement for, and provision of AtoN.</w:t>
            </w:r>
          </w:p>
        </w:tc>
        <w:tc>
          <w:tcPr>
            <w:tcW w:w="1890" w:type="dxa"/>
            <w:shd w:val="clear" w:color="auto" w:fill="auto"/>
          </w:tcPr>
          <w:p w14:paraId="194CED4C"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Add in overview para noting the link to AIS within the document. confirm outcomes of Korea workshop (Oct 2016)</w:t>
            </w:r>
          </w:p>
        </w:tc>
        <w:tc>
          <w:tcPr>
            <w:tcW w:w="877" w:type="dxa"/>
            <w:shd w:val="clear" w:color="auto" w:fill="auto"/>
          </w:tcPr>
          <w:p w14:paraId="37384EC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2F0486" w:rsidRPr="00F54451" w14:paraId="6AECCE31" w14:textId="77777777" w:rsidTr="00F54451">
        <w:trPr>
          <w:trHeight w:val="431"/>
        </w:trPr>
        <w:tc>
          <w:tcPr>
            <w:tcW w:w="800" w:type="dxa"/>
            <w:shd w:val="clear" w:color="auto" w:fill="auto"/>
          </w:tcPr>
          <w:p w14:paraId="17A2235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4231CF2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O-139</w:t>
            </w:r>
          </w:p>
        </w:tc>
        <w:tc>
          <w:tcPr>
            <w:tcW w:w="1695" w:type="dxa"/>
            <w:shd w:val="clear" w:color="auto" w:fill="auto"/>
          </w:tcPr>
          <w:p w14:paraId="0BE557F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Marking of man-made offshore structure</w:t>
            </w:r>
          </w:p>
        </w:tc>
        <w:tc>
          <w:tcPr>
            <w:tcW w:w="1411" w:type="dxa"/>
            <w:shd w:val="clear" w:color="auto" w:fill="auto"/>
          </w:tcPr>
          <w:p w14:paraId="786BC90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5A0B59B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007DDBC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Wrong reference in 1.4 to O-130 should R-1001. Identified under ANM. </w:t>
            </w:r>
            <w:r w:rsidRPr="002F0486">
              <w:rPr>
                <w:rFonts w:ascii="Calibri" w:hAnsi="Calibri"/>
                <w:sz w:val="16"/>
                <w:szCs w:val="16"/>
                <w:lang w:val="en-CA"/>
              </w:rPr>
              <w:t>Identifies options to mark the increasing number of man-made structures as sea – including those that may be isolated or in groups, and in various locations.</w:t>
            </w:r>
          </w:p>
        </w:tc>
        <w:tc>
          <w:tcPr>
            <w:tcW w:w="1890" w:type="dxa"/>
            <w:shd w:val="clear" w:color="auto" w:fill="auto"/>
          </w:tcPr>
          <w:p w14:paraId="77647B3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Uses of AIS for that purpose should be update. May be linked to Oct 2016 Korean workshop.</w:t>
            </w:r>
          </w:p>
        </w:tc>
        <w:tc>
          <w:tcPr>
            <w:tcW w:w="877" w:type="dxa"/>
            <w:shd w:val="clear" w:color="auto" w:fill="auto"/>
          </w:tcPr>
          <w:p w14:paraId="64D8C43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980557E" w14:textId="77777777" w:rsidTr="00F54451">
        <w:tc>
          <w:tcPr>
            <w:tcW w:w="800" w:type="dxa"/>
            <w:shd w:val="clear" w:color="auto" w:fill="auto"/>
          </w:tcPr>
          <w:p w14:paraId="19AF27F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6F9BD8A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E-142</w:t>
            </w:r>
          </w:p>
        </w:tc>
        <w:tc>
          <w:tcPr>
            <w:tcW w:w="1695" w:type="dxa"/>
            <w:shd w:val="clear" w:color="auto" w:fill="auto"/>
          </w:tcPr>
          <w:p w14:paraId="48D3A74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Maritime Data Sharing ‘IALA-NET’</w:t>
            </w:r>
          </w:p>
        </w:tc>
        <w:tc>
          <w:tcPr>
            <w:tcW w:w="1411" w:type="dxa"/>
            <w:shd w:val="clear" w:color="auto" w:fill="auto"/>
          </w:tcPr>
          <w:p w14:paraId="7AC45D2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5A357FC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EEP</w:t>
            </w:r>
          </w:p>
        </w:tc>
        <w:tc>
          <w:tcPr>
            <w:tcW w:w="4410" w:type="dxa"/>
            <w:shd w:val="clear" w:color="auto" w:fill="auto"/>
          </w:tcPr>
          <w:p w14:paraId="51739F2D"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Recognises the development of vessel tracking technologies and capabilities and recommends that National Members participate in IALA-NET.</w:t>
            </w:r>
          </w:p>
        </w:tc>
        <w:tc>
          <w:tcPr>
            <w:tcW w:w="1890" w:type="dxa"/>
            <w:shd w:val="clear" w:color="auto" w:fill="auto"/>
          </w:tcPr>
          <w:p w14:paraId="5BAE6FCA"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As VDES develops, requirement for / desire to share information is expected to grow. Probably it should now be maintained by ARM as EEP does not exist anymore.</w:t>
            </w:r>
          </w:p>
        </w:tc>
        <w:tc>
          <w:tcPr>
            <w:tcW w:w="877" w:type="dxa"/>
            <w:shd w:val="clear" w:color="auto" w:fill="auto"/>
          </w:tcPr>
          <w:p w14:paraId="4E038E8B"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2F0486" w:rsidRPr="00F54451" w14:paraId="5F325875" w14:textId="77777777" w:rsidTr="00F54451">
        <w:tc>
          <w:tcPr>
            <w:tcW w:w="800" w:type="dxa"/>
            <w:shd w:val="clear" w:color="auto" w:fill="auto"/>
          </w:tcPr>
          <w:p w14:paraId="4B5CAB4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3D246B6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R-1001</w:t>
            </w:r>
          </w:p>
        </w:tc>
        <w:tc>
          <w:tcPr>
            <w:tcW w:w="1695" w:type="dxa"/>
            <w:shd w:val="clear" w:color="auto" w:fill="auto"/>
          </w:tcPr>
          <w:p w14:paraId="393A5F9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IALA Maritime Buoyage System</w:t>
            </w:r>
          </w:p>
        </w:tc>
        <w:tc>
          <w:tcPr>
            <w:tcW w:w="1411" w:type="dxa"/>
            <w:shd w:val="clear" w:color="auto" w:fill="auto"/>
          </w:tcPr>
          <w:p w14:paraId="0F71C44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1A848A6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69BE4F6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General principles and rules of the IALA Buoyage System</w:t>
            </w:r>
          </w:p>
        </w:tc>
        <w:tc>
          <w:tcPr>
            <w:tcW w:w="1890" w:type="dxa"/>
            <w:shd w:val="clear" w:color="auto" w:fill="auto"/>
          </w:tcPr>
          <w:p w14:paraId="44F844C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03729E5F" w14:textId="77777777" w:rsidR="002F0486" w:rsidRPr="002F0486" w:rsidRDefault="002F0486" w:rsidP="002F0486">
            <w:pPr>
              <w:rPr>
                <w:rFonts w:ascii="Calibri" w:hAnsi="Calibri"/>
                <w:color w:val="000000"/>
                <w:sz w:val="16"/>
                <w:szCs w:val="16"/>
                <w:lang w:val="en-CA"/>
              </w:rPr>
            </w:pPr>
          </w:p>
        </w:tc>
      </w:tr>
      <w:tr w:rsidR="002F0486" w:rsidRPr="00F54451" w14:paraId="0D41B8AF" w14:textId="77777777" w:rsidTr="00F54451">
        <w:tc>
          <w:tcPr>
            <w:tcW w:w="800" w:type="dxa"/>
            <w:shd w:val="clear" w:color="auto" w:fill="auto"/>
          </w:tcPr>
          <w:p w14:paraId="2978785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0DAC7FE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A-126</w:t>
            </w:r>
          </w:p>
        </w:tc>
        <w:tc>
          <w:tcPr>
            <w:tcW w:w="1695" w:type="dxa"/>
            <w:shd w:val="clear" w:color="auto" w:fill="auto"/>
          </w:tcPr>
          <w:p w14:paraId="2DB3E83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Use of AIS in Marine Aids to Navigation Services</w:t>
            </w:r>
          </w:p>
        </w:tc>
        <w:tc>
          <w:tcPr>
            <w:tcW w:w="1411" w:type="dxa"/>
            <w:shd w:val="clear" w:color="auto" w:fill="auto"/>
          </w:tcPr>
          <w:p w14:paraId="69E1106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7A3FFC2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03B8C30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Dates back to 2011.</w:t>
            </w:r>
            <w:r w:rsidRPr="002F0486">
              <w:rPr>
                <w:rFonts w:ascii="Calibri" w:hAnsi="Calibri"/>
                <w:sz w:val="16"/>
                <w:szCs w:val="16"/>
                <w:lang w:val="en-CA"/>
              </w:rPr>
              <w:t xml:space="preserve"> Notes opportunities for using AIS to assist in the provision of an AtoN service.</w:t>
            </w:r>
          </w:p>
        </w:tc>
        <w:tc>
          <w:tcPr>
            <w:tcW w:w="1890" w:type="dxa"/>
            <w:shd w:val="clear" w:color="auto" w:fill="auto"/>
          </w:tcPr>
          <w:p w14:paraId="621F98C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annex should be transferred to a guideline. ARM most likely will want to review the content.</w:t>
            </w:r>
          </w:p>
        </w:tc>
        <w:tc>
          <w:tcPr>
            <w:tcW w:w="877" w:type="dxa"/>
            <w:shd w:val="clear" w:color="auto" w:fill="auto"/>
          </w:tcPr>
          <w:p w14:paraId="7134AF9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51D232A9" w14:textId="77777777" w:rsidTr="00F54451">
        <w:trPr>
          <w:trHeight w:val="431"/>
        </w:trPr>
        <w:tc>
          <w:tcPr>
            <w:tcW w:w="800" w:type="dxa"/>
            <w:shd w:val="clear" w:color="auto" w:fill="auto"/>
          </w:tcPr>
          <w:p w14:paraId="2D56D04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768181F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O-143</w:t>
            </w:r>
          </w:p>
        </w:tc>
        <w:tc>
          <w:tcPr>
            <w:tcW w:w="1695" w:type="dxa"/>
            <w:shd w:val="clear" w:color="auto" w:fill="auto"/>
          </w:tcPr>
          <w:p w14:paraId="6164E8A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VIRTUAL AIDS TO NAVIGATION</w:t>
            </w:r>
          </w:p>
        </w:tc>
        <w:tc>
          <w:tcPr>
            <w:tcW w:w="1411" w:type="dxa"/>
            <w:shd w:val="clear" w:color="auto" w:fill="auto"/>
          </w:tcPr>
          <w:p w14:paraId="773F3B5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4FD47A8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256D8C0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Dates back to 2013.</w:t>
            </w:r>
            <w:r w:rsidRPr="002F0486">
              <w:rPr>
                <w:rFonts w:ascii="Calibri" w:hAnsi="Calibri"/>
                <w:sz w:val="16"/>
                <w:szCs w:val="16"/>
                <w:lang w:val="en-CA"/>
              </w:rPr>
              <w:t xml:space="preserve"> Recognises the value of virtual AtoN, as well as the issues and concerns. Also notes the need to display information. (Guideline 1081 refers) confirm outcome from Korean workshop (Oct 2016)</w:t>
            </w:r>
          </w:p>
        </w:tc>
        <w:tc>
          <w:tcPr>
            <w:tcW w:w="1890" w:type="dxa"/>
            <w:shd w:val="clear" w:color="auto" w:fill="auto"/>
          </w:tcPr>
          <w:p w14:paraId="76A27DA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annex should be transferred to a guideline. ARM most likely will want to review the content.</w:t>
            </w:r>
          </w:p>
        </w:tc>
        <w:tc>
          <w:tcPr>
            <w:tcW w:w="877" w:type="dxa"/>
            <w:shd w:val="clear" w:color="auto" w:fill="auto"/>
          </w:tcPr>
          <w:p w14:paraId="52BA581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690469EB" w14:textId="77777777" w:rsidTr="00F54451">
        <w:tc>
          <w:tcPr>
            <w:tcW w:w="800" w:type="dxa"/>
            <w:shd w:val="clear" w:color="auto" w:fill="auto"/>
          </w:tcPr>
          <w:p w14:paraId="07EE621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F3637B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1062</w:t>
            </w:r>
          </w:p>
        </w:tc>
        <w:tc>
          <w:tcPr>
            <w:tcW w:w="1695" w:type="dxa"/>
            <w:shd w:val="clear" w:color="auto" w:fill="auto"/>
          </w:tcPr>
          <w:p w14:paraId="3E04512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establishment of AIS as an Aid to Navigation</w:t>
            </w:r>
          </w:p>
        </w:tc>
        <w:tc>
          <w:tcPr>
            <w:tcW w:w="1411" w:type="dxa"/>
            <w:shd w:val="clear" w:color="auto" w:fill="auto"/>
          </w:tcPr>
          <w:p w14:paraId="46A93D2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659CA72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45C6ACF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Description, Criteria and applications of AIS as AtoN.</w:t>
            </w:r>
          </w:p>
        </w:tc>
        <w:tc>
          <w:tcPr>
            <w:tcW w:w="1890" w:type="dxa"/>
            <w:shd w:val="clear" w:color="auto" w:fill="auto"/>
          </w:tcPr>
          <w:p w14:paraId="71E7238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May need additional details in the section dealing with accessing the VDL (section 7) such </w:t>
            </w:r>
            <w:r w:rsidRPr="002F0486">
              <w:rPr>
                <w:rFonts w:ascii="Calibri" w:hAnsi="Calibri"/>
                <w:color w:val="000000"/>
                <w:sz w:val="16"/>
                <w:szCs w:val="16"/>
                <w:lang w:val="en-CA"/>
              </w:rPr>
              <w:lastRenderedPageBreak/>
              <w:t xml:space="preserve">as the recommended FATDMA allocation for </w:t>
            </w:r>
            <w:proofErr w:type="gramStart"/>
            <w:r w:rsidRPr="002F0486">
              <w:rPr>
                <w:rFonts w:ascii="Calibri" w:hAnsi="Calibri"/>
                <w:color w:val="000000"/>
                <w:sz w:val="16"/>
                <w:szCs w:val="16"/>
                <w:lang w:val="en-CA"/>
              </w:rPr>
              <w:t>AtoN  and</w:t>
            </w:r>
            <w:proofErr w:type="gramEnd"/>
            <w:r w:rsidRPr="002F0486">
              <w:rPr>
                <w:rFonts w:ascii="Calibri" w:hAnsi="Calibri"/>
                <w:color w:val="000000"/>
                <w:sz w:val="16"/>
                <w:szCs w:val="16"/>
                <w:lang w:val="en-CA"/>
              </w:rPr>
              <w:t xml:space="preserve"> also the downside of using MMSI to differentiate between virtual and real </w:t>
            </w:r>
            <w:proofErr w:type="spellStart"/>
            <w:r w:rsidRPr="002F0486">
              <w:rPr>
                <w:rFonts w:ascii="Calibri" w:hAnsi="Calibri"/>
                <w:color w:val="000000"/>
                <w:sz w:val="16"/>
                <w:szCs w:val="16"/>
                <w:lang w:val="en-CA"/>
              </w:rPr>
              <w:t>AtoNs</w:t>
            </w:r>
            <w:proofErr w:type="spellEnd"/>
            <w:r w:rsidRPr="002F0486">
              <w:rPr>
                <w:rFonts w:ascii="Calibri" w:hAnsi="Calibri"/>
                <w:color w:val="000000"/>
                <w:sz w:val="16"/>
                <w:szCs w:val="16"/>
                <w:lang w:val="en-CA"/>
              </w:rPr>
              <w:t xml:space="preserve">. ARM may want to review this to add additional applications of AIS </w:t>
            </w:r>
            <w:proofErr w:type="spellStart"/>
            <w:r w:rsidRPr="002F0486">
              <w:rPr>
                <w:rFonts w:ascii="Calibri" w:hAnsi="Calibri"/>
                <w:color w:val="000000"/>
                <w:sz w:val="16"/>
                <w:szCs w:val="16"/>
                <w:lang w:val="en-CA"/>
              </w:rPr>
              <w:t>AtoNs</w:t>
            </w:r>
            <w:proofErr w:type="spellEnd"/>
            <w:r w:rsidRPr="002F0486">
              <w:rPr>
                <w:rFonts w:ascii="Calibri" w:hAnsi="Calibri"/>
                <w:color w:val="000000"/>
                <w:sz w:val="16"/>
                <w:szCs w:val="16"/>
                <w:lang w:val="en-CA"/>
              </w:rPr>
              <w:t xml:space="preserve"> such as reference points for equipment configuration validation.</w:t>
            </w:r>
          </w:p>
        </w:tc>
        <w:tc>
          <w:tcPr>
            <w:tcW w:w="877" w:type="dxa"/>
            <w:shd w:val="clear" w:color="auto" w:fill="auto"/>
          </w:tcPr>
          <w:p w14:paraId="4B49CB2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lastRenderedPageBreak/>
              <w:t>3</w:t>
            </w:r>
          </w:p>
        </w:tc>
      </w:tr>
      <w:tr w:rsidR="002F0486" w:rsidRPr="00F54451" w14:paraId="4EFD7FDB" w14:textId="77777777" w:rsidTr="00F54451">
        <w:tc>
          <w:tcPr>
            <w:tcW w:w="800" w:type="dxa"/>
            <w:shd w:val="clear" w:color="auto" w:fill="auto"/>
          </w:tcPr>
          <w:p w14:paraId="69603DC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2C2EDA3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1081</w:t>
            </w:r>
          </w:p>
        </w:tc>
        <w:tc>
          <w:tcPr>
            <w:tcW w:w="1695" w:type="dxa"/>
            <w:shd w:val="clear" w:color="auto" w:fill="auto"/>
          </w:tcPr>
          <w:p w14:paraId="1C76C23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Provision of Virtual Aids to Navigation</w:t>
            </w:r>
          </w:p>
        </w:tc>
        <w:tc>
          <w:tcPr>
            <w:tcW w:w="1411" w:type="dxa"/>
            <w:shd w:val="clear" w:color="auto" w:fill="auto"/>
          </w:tcPr>
          <w:p w14:paraId="13061F2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6CE5430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324A328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Somewhat similar to 0-143.</w:t>
            </w:r>
          </w:p>
        </w:tc>
        <w:tc>
          <w:tcPr>
            <w:tcW w:w="1890" w:type="dxa"/>
            <w:shd w:val="clear" w:color="auto" w:fill="auto"/>
          </w:tcPr>
          <w:p w14:paraId="6382033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May require better coordination with O-143.</w:t>
            </w:r>
          </w:p>
        </w:tc>
        <w:tc>
          <w:tcPr>
            <w:tcW w:w="877" w:type="dxa"/>
            <w:shd w:val="clear" w:color="auto" w:fill="auto"/>
          </w:tcPr>
          <w:p w14:paraId="0DC162F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1DFB3A27" w14:textId="77777777" w:rsidTr="00F54451">
        <w:tc>
          <w:tcPr>
            <w:tcW w:w="800" w:type="dxa"/>
            <w:shd w:val="clear" w:color="auto" w:fill="auto"/>
          </w:tcPr>
          <w:p w14:paraId="6E1ED94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3081BDF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1084</w:t>
            </w:r>
          </w:p>
        </w:tc>
        <w:tc>
          <w:tcPr>
            <w:tcW w:w="1695" w:type="dxa"/>
            <w:shd w:val="clear" w:color="auto" w:fill="auto"/>
          </w:tcPr>
          <w:p w14:paraId="7C61E32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Procedure for the Authorisation of AIS AtoN</w:t>
            </w:r>
          </w:p>
        </w:tc>
        <w:tc>
          <w:tcPr>
            <w:tcW w:w="1411" w:type="dxa"/>
            <w:shd w:val="clear" w:color="auto" w:fill="auto"/>
          </w:tcPr>
          <w:p w14:paraId="525540D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2BA6408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2405E6D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w:t>
            </w:r>
          </w:p>
        </w:tc>
        <w:tc>
          <w:tcPr>
            <w:tcW w:w="1890" w:type="dxa"/>
            <w:shd w:val="clear" w:color="auto" w:fill="auto"/>
          </w:tcPr>
          <w:p w14:paraId="117491C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May need to update Annex A where details of the AtoN message have changes since 1371 version used for this document.</w:t>
            </w:r>
          </w:p>
        </w:tc>
        <w:tc>
          <w:tcPr>
            <w:tcW w:w="877" w:type="dxa"/>
            <w:shd w:val="clear" w:color="auto" w:fill="auto"/>
          </w:tcPr>
          <w:p w14:paraId="40086AE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159A578" w14:textId="77777777" w:rsidTr="00F54451">
        <w:tc>
          <w:tcPr>
            <w:tcW w:w="800" w:type="dxa"/>
            <w:shd w:val="clear" w:color="auto" w:fill="auto"/>
          </w:tcPr>
          <w:p w14:paraId="49F2B02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7E5C94A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1097</w:t>
            </w:r>
          </w:p>
        </w:tc>
        <w:tc>
          <w:tcPr>
            <w:tcW w:w="1695" w:type="dxa"/>
            <w:shd w:val="clear" w:color="auto" w:fill="auto"/>
          </w:tcPr>
          <w:p w14:paraId="40C04F6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Technical Features and Technology Relevant for Simulation of AtoN</w:t>
            </w:r>
          </w:p>
        </w:tc>
        <w:tc>
          <w:tcPr>
            <w:tcW w:w="1411" w:type="dxa"/>
            <w:shd w:val="clear" w:color="auto" w:fill="auto"/>
          </w:tcPr>
          <w:p w14:paraId="2CB399E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0124318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648DA0A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Not identified to a committee on the IALA website. Sets requirements for the use of simulation as a tool for waterway design and AtoN planning.</w:t>
            </w:r>
          </w:p>
        </w:tc>
        <w:tc>
          <w:tcPr>
            <w:tcW w:w="1890" w:type="dxa"/>
            <w:shd w:val="clear" w:color="auto" w:fill="auto"/>
          </w:tcPr>
          <w:p w14:paraId="2858E38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Should maybe be under ARM committee responsibility. No changes proposed to document.</w:t>
            </w:r>
          </w:p>
        </w:tc>
        <w:tc>
          <w:tcPr>
            <w:tcW w:w="877" w:type="dxa"/>
            <w:shd w:val="clear" w:color="auto" w:fill="auto"/>
          </w:tcPr>
          <w:p w14:paraId="751CEA6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3E78304" w14:textId="77777777" w:rsidTr="00F54451">
        <w:tc>
          <w:tcPr>
            <w:tcW w:w="800" w:type="dxa"/>
            <w:shd w:val="clear" w:color="auto" w:fill="auto"/>
          </w:tcPr>
          <w:p w14:paraId="172DD90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4EB41F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1098</w:t>
            </w:r>
          </w:p>
        </w:tc>
        <w:tc>
          <w:tcPr>
            <w:tcW w:w="1695" w:type="dxa"/>
            <w:shd w:val="clear" w:color="auto" w:fill="auto"/>
          </w:tcPr>
          <w:p w14:paraId="604FC1C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Application of AIS - AtoN on Buoys</w:t>
            </w:r>
          </w:p>
        </w:tc>
        <w:tc>
          <w:tcPr>
            <w:tcW w:w="1411" w:type="dxa"/>
            <w:shd w:val="clear" w:color="auto" w:fill="auto"/>
          </w:tcPr>
          <w:p w14:paraId="6EC9EFF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5406EC0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2899D5E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A</w:t>
            </w:r>
            <w:r w:rsidRPr="002F0486">
              <w:rPr>
                <w:rFonts w:ascii="Calibri" w:hAnsi="Calibri"/>
                <w:sz w:val="16"/>
                <w:szCs w:val="16"/>
                <w:lang w:val="en-CA"/>
              </w:rPr>
              <w:t>pplication of employing AIS-AtoN on buoys and is designed to offer guidance regarding specification, installation and maintenance. Is complementary to A-126.</w:t>
            </w:r>
          </w:p>
        </w:tc>
        <w:tc>
          <w:tcPr>
            <w:tcW w:w="1890" w:type="dxa"/>
            <w:shd w:val="clear" w:color="auto" w:fill="auto"/>
          </w:tcPr>
          <w:p w14:paraId="30B1024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11B1FA99" w14:textId="77777777" w:rsidR="002F0486" w:rsidRPr="002F0486" w:rsidRDefault="002F0486" w:rsidP="002F0486">
            <w:pPr>
              <w:rPr>
                <w:rFonts w:ascii="Calibri" w:hAnsi="Calibri"/>
                <w:color w:val="000000"/>
                <w:sz w:val="16"/>
                <w:szCs w:val="16"/>
                <w:lang w:val="en-CA"/>
              </w:rPr>
            </w:pPr>
          </w:p>
        </w:tc>
      </w:tr>
      <w:tr w:rsidR="002F0486" w:rsidRPr="00F54451" w14:paraId="67483942" w14:textId="77777777" w:rsidTr="00F54451">
        <w:trPr>
          <w:trHeight w:val="431"/>
        </w:trPr>
        <w:tc>
          <w:tcPr>
            <w:tcW w:w="800" w:type="dxa"/>
            <w:shd w:val="clear" w:color="auto" w:fill="auto"/>
          </w:tcPr>
          <w:p w14:paraId="139A1C9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1A47117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R-1050</w:t>
            </w:r>
          </w:p>
        </w:tc>
        <w:tc>
          <w:tcPr>
            <w:tcW w:w="1695" w:type="dxa"/>
            <w:shd w:val="clear" w:color="auto" w:fill="auto"/>
          </w:tcPr>
          <w:p w14:paraId="3374CDF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Management and monitoring of AIS Information</w:t>
            </w:r>
          </w:p>
        </w:tc>
        <w:tc>
          <w:tcPr>
            <w:tcW w:w="1411" w:type="dxa"/>
            <w:shd w:val="clear" w:color="auto" w:fill="auto"/>
          </w:tcPr>
          <w:p w14:paraId="230DE26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66B4792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34992CF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Dates back to Dec 2005.</w:t>
            </w:r>
          </w:p>
        </w:tc>
        <w:tc>
          <w:tcPr>
            <w:tcW w:w="1890" w:type="dxa"/>
            <w:shd w:val="clear" w:color="auto" w:fill="auto"/>
          </w:tcPr>
          <w:p w14:paraId="735F622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Merge with A-123 especially in the annex where we describe the benefits of AIS. Some more technical content may be more suited in A-124 as a guideline.</w:t>
            </w:r>
          </w:p>
        </w:tc>
        <w:tc>
          <w:tcPr>
            <w:tcW w:w="877" w:type="dxa"/>
            <w:shd w:val="clear" w:color="auto" w:fill="auto"/>
          </w:tcPr>
          <w:p w14:paraId="2D45BBF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2</w:t>
            </w:r>
          </w:p>
        </w:tc>
      </w:tr>
      <w:tr w:rsidR="002F0486" w:rsidRPr="00F54451" w14:paraId="2DEA9950" w14:textId="77777777" w:rsidTr="00F54451">
        <w:tc>
          <w:tcPr>
            <w:tcW w:w="800" w:type="dxa"/>
            <w:shd w:val="clear" w:color="auto" w:fill="auto"/>
          </w:tcPr>
          <w:p w14:paraId="58C98CF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ASM</w:t>
            </w:r>
          </w:p>
        </w:tc>
        <w:tc>
          <w:tcPr>
            <w:tcW w:w="1039" w:type="dxa"/>
            <w:shd w:val="clear" w:color="auto" w:fill="auto"/>
          </w:tcPr>
          <w:p w14:paraId="4731C07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G-1095</w:t>
            </w:r>
          </w:p>
        </w:tc>
        <w:tc>
          <w:tcPr>
            <w:tcW w:w="1695" w:type="dxa"/>
            <w:shd w:val="clear" w:color="auto" w:fill="auto"/>
          </w:tcPr>
          <w:p w14:paraId="5AB15BD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HARMONISED IMPLEMENTATION OF APPLICATION-SPECIFIC MESSAGES</w:t>
            </w:r>
          </w:p>
        </w:tc>
        <w:tc>
          <w:tcPr>
            <w:tcW w:w="1411" w:type="dxa"/>
            <w:shd w:val="clear" w:color="auto" w:fill="auto"/>
          </w:tcPr>
          <w:p w14:paraId="611C187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0DE2BE1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4EA3F2D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Under ANM committee responsibility. Identified under ANM. Dates back to 2013. </w:t>
            </w:r>
          </w:p>
        </w:tc>
        <w:tc>
          <w:tcPr>
            <w:tcW w:w="1890" w:type="dxa"/>
            <w:shd w:val="clear" w:color="auto" w:fill="auto"/>
          </w:tcPr>
          <w:p w14:paraId="02A80491" w14:textId="175867E5"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Should review to make sure content is still current and applies for ASM channels. Need to coordinate with E-144 (recommendation with same title) Transfer </w:t>
            </w:r>
            <w:r w:rsidRPr="002F0486">
              <w:rPr>
                <w:rFonts w:ascii="Calibri" w:hAnsi="Calibri"/>
                <w:color w:val="000000"/>
                <w:sz w:val="16"/>
                <w:szCs w:val="16"/>
                <w:lang w:val="en-CA"/>
              </w:rPr>
              <w:lastRenderedPageBreak/>
              <w:t xml:space="preserve">under </w:t>
            </w:r>
            <w:r w:rsidR="00376958">
              <w:rPr>
                <w:rFonts w:ascii="Calibri" w:hAnsi="Calibri"/>
                <w:color w:val="000000"/>
                <w:sz w:val="16"/>
                <w:szCs w:val="16"/>
                <w:lang w:val="en-CA"/>
              </w:rPr>
              <w:t>ENAV</w:t>
            </w:r>
            <w:r w:rsidRPr="002F0486">
              <w:rPr>
                <w:rFonts w:ascii="Calibri" w:hAnsi="Calibri"/>
                <w:color w:val="000000"/>
                <w:sz w:val="16"/>
                <w:szCs w:val="16"/>
                <w:lang w:val="en-CA"/>
              </w:rPr>
              <w:t xml:space="preserve"> committee responsibility?</w:t>
            </w:r>
          </w:p>
        </w:tc>
        <w:tc>
          <w:tcPr>
            <w:tcW w:w="877" w:type="dxa"/>
            <w:shd w:val="clear" w:color="auto" w:fill="auto"/>
          </w:tcPr>
          <w:p w14:paraId="02C3D5B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lastRenderedPageBreak/>
              <w:t>2</w:t>
            </w:r>
          </w:p>
        </w:tc>
      </w:tr>
      <w:tr w:rsidR="002F0486" w:rsidRPr="00F54451" w14:paraId="5B513009" w14:textId="77777777" w:rsidTr="00F54451">
        <w:tc>
          <w:tcPr>
            <w:tcW w:w="800" w:type="dxa"/>
            <w:shd w:val="clear" w:color="auto" w:fill="auto"/>
          </w:tcPr>
          <w:p w14:paraId="1C0855A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06CA66F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V-103</w:t>
            </w:r>
          </w:p>
        </w:tc>
        <w:tc>
          <w:tcPr>
            <w:tcW w:w="1695" w:type="dxa"/>
            <w:shd w:val="clear" w:color="auto" w:fill="auto"/>
          </w:tcPr>
          <w:p w14:paraId="1DDE0620"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Training and Certification of VTS Personnel</w:t>
            </w:r>
          </w:p>
        </w:tc>
        <w:tc>
          <w:tcPr>
            <w:tcW w:w="1411" w:type="dxa"/>
            <w:shd w:val="clear" w:color="auto" w:fill="auto"/>
          </w:tcPr>
          <w:p w14:paraId="699DCA0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655C1E3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19FF521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Includes a series of model course (V-103/1; V-103/2; V103/3; V-103/4; and V-103/5)</w:t>
            </w:r>
          </w:p>
        </w:tc>
        <w:tc>
          <w:tcPr>
            <w:tcW w:w="1890" w:type="dxa"/>
            <w:shd w:val="clear" w:color="auto" w:fill="auto"/>
          </w:tcPr>
          <w:p w14:paraId="72FCDB5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Courses 1-3-5 have references to AIS that should be reviewed.</w:t>
            </w:r>
          </w:p>
        </w:tc>
        <w:tc>
          <w:tcPr>
            <w:tcW w:w="877" w:type="dxa"/>
            <w:shd w:val="clear" w:color="auto" w:fill="auto"/>
          </w:tcPr>
          <w:p w14:paraId="6978D35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67F42E2D" w14:textId="77777777" w:rsidTr="00F54451">
        <w:tc>
          <w:tcPr>
            <w:tcW w:w="800" w:type="dxa"/>
            <w:shd w:val="clear" w:color="auto" w:fill="auto"/>
          </w:tcPr>
          <w:p w14:paraId="54ACAB4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7F338CB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V-125</w:t>
            </w:r>
          </w:p>
        </w:tc>
        <w:tc>
          <w:tcPr>
            <w:tcW w:w="1695" w:type="dxa"/>
            <w:shd w:val="clear" w:color="auto" w:fill="auto"/>
          </w:tcPr>
          <w:p w14:paraId="77AB5FF0"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The use and presentation of symbology at a VTS Centre</w:t>
            </w:r>
          </w:p>
        </w:tc>
        <w:tc>
          <w:tcPr>
            <w:tcW w:w="1411" w:type="dxa"/>
            <w:shd w:val="clear" w:color="auto" w:fill="auto"/>
          </w:tcPr>
          <w:p w14:paraId="048C716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1AE72F9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3219B66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Provides information on  symbology for use at VTS  Centres</w:t>
            </w:r>
          </w:p>
        </w:tc>
        <w:tc>
          <w:tcPr>
            <w:tcW w:w="1890" w:type="dxa"/>
            <w:shd w:val="clear" w:color="auto" w:fill="auto"/>
          </w:tcPr>
          <w:p w14:paraId="1F76911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22A9D244" w14:textId="77777777" w:rsidR="002F0486" w:rsidRPr="002F0486" w:rsidRDefault="002F0486" w:rsidP="002F0486">
            <w:pPr>
              <w:rPr>
                <w:rFonts w:ascii="Calibri" w:hAnsi="Calibri"/>
                <w:color w:val="000000"/>
                <w:sz w:val="16"/>
                <w:szCs w:val="16"/>
                <w:lang w:val="en-CA"/>
              </w:rPr>
            </w:pPr>
          </w:p>
        </w:tc>
      </w:tr>
      <w:tr w:rsidR="002F0486" w:rsidRPr="00F54451" w14:paraId="36849B07" w14:textId="77777777" w:rsidTr="00F54451">
        <w:tc>
          <w:tcPr>
            <w:tcW w:w="800" w:type="dxa"/>
            <w:shd w:val="clear" w:color="auto" w:fill="auto"/>
          </w:tcPr>
          <w:p w14:paraId="1D9C6C6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14F6C4F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V-128</w:t>
            </w:r>
          </w:p>
        </w:tc>
        <w:tc>
          <w:tcPr>
            <w:tcW w:w="1695" w:type="dxa"/>
            <w:shd w:val="clear" w:color="auto" w:fill="auto"/>
          </w:tcPr>
          <w:p w14:paraId="59F0127F"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Operational and Technical Performance of VTS Systems</w:t>
            </w:r>
          </w:p>
        </w:tc>
        <w:tc>
          <w:tcPr>
            <w:tcW w:w="1411" w:type="dxa"/>
            <w:shd w:val="clear" w:color="auto" w:fill="auto"/>
          </w:tcPr>
          <w:p w14:paraId="6A02844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7D987D9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5E16EAB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No AIS content anymore. AIS content moved to G1111? </w:t>
            </w:r>
          </w:p>
        </w:tc>
        <w:tc>
          <w:tcPr>
            <w:tcW w:w="1890" w:type="dxa"/>
            <w:shd w:val="clear" w:color="auto" w:fill="auto"/>
          </w:tcPr>
          <w:p w14:paraId="3038294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75937F39" w14:textId="77777777" w:rsidR="002F0486" w:rsidRPr="002F0486" w:rsidRDefault="002F0486" w:rsidP="002F0486">
            <w:pPr>
              <w:rPr>
                <w:rFonts w:ascii="Calibri" w:hAnsi="Calibri"/>
                <w:color w:val="000000"/>
                <w:sz w:val="16"/>
                <w:szCs w:val="16"/>
                <w:lang w:val="en-CA"/>
              </w:rPr>
            </w:pPr>
          </w:p>
        </w:tc>
      </w:tr>
      <w:tr w:rsidR="002F0486" w:rsidRPr="00F54451" w14:paraId="2C0B179F" w14:textId="77777777" w:rsidTr="00F54451">
        <w:tc>
          <w:tcPr>
            <w:tcW w:w="800" w:type="dxa"/>
            <w:shd w:val="clear" w:color="auto" w:fill="auto"/>
          </w:tcPr>
          <w:p w14:paraId="183C35F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8EFC13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V-145</w:t>
            </w:r>
          </w:p>
        </w:tc>
        <w:tc>
          <w:tcPr>
            <w:tcW w:w="1695" w:type="dxa"/>
            <w:shd w:val="clear" w:color="auto" w:fill="auto"/>
          </w:tcPr>
          <w:p w14:paraId="00D51FF3"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The Inter-VTS Exchange Format (IVEF) service</w:t>
            </w:r>
          </w:p>
        </w:tc>
        <w:tc>
          <w:tcPr>
            <w:tcW w:w="1411" w:type="dxa"/>
            <w:shd w:val="clear" w:color="auto" w:fill="auto"/>
          </w:tcPr>
          <w:p w14:paraId="0B37582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653D0CA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721B7B7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xml:space="preserve">. Presents IVEF as a common framework for the exchange of vessel traffic information / vessel traffic image between </w:t>
            </w:r>
            <w:proofErr w:type="spellStart"/>
            <w:r w:rsidRPr="002F0486">
              <w:rPr>
                <w:rFonts w:ascii="Calibri" w:hAnsi="Calibri"/>
                <w:sz w:val="16"/>
                <w:szCs w:val="16"/>
                <w:lang w:val="en-CA"/>
              </w:rPr>
              <w:t>shorebased</w:t>
            </w:r>
            <w:proofErr w:type="spellEnd"/>
            <w:r w:rsidRPr="002F0486">
              <w:rPr>
                <w:rFonts w:ascii="Calibri" w:hAnsi="Calibri"/>
                <w:sz w:val="16"/>
                <w:szCs w:val="16"/>
                <w:lang w:val="en-CA"/>
              </w:rPr>
              <w:t xml:space="preserve"> e-navigation system.</w:t>
            </w:r>
          </w:p>
        </w:tc>
        <w:tc>
          <w:tcPr>
            <w:tcW w:w="1890" w:type="dxa"/>
            <w:shd w:val="clear" w:color="auto" w:fill="auto"/>
          </w:tcPr>
          <w:p w14:paraId="235D1C2A"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Link to AIS Shore side update A-123; A124 appendixes</w:t>
            </w:r>
          </w:p>
        </w:tc>
        <w:tc>
          <w:tcPr>
            <w:tcW w:w="877" w:type="dxa"/>
            <w:shd w:val="clear" w:color="auto" w:fill="auto"/>
          </w:tcPr>
          <w:p w14:paraId="460E421C"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2F0486" w:rsidRPr="00F54451" w14:paraId="1714F0DB" w14:textId="77777777" w:rsidTr="00F54451">
        <w:tc>
          <w:tcPr>
            <w:tcW w:w="800" w:type="dxa"/>
            <w:shd w:val="clear" w:color="auto" w:fill="auto"/>
          </w:tcPr>
          <w:p w14:paraId="4095F45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3CCB08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G1111</w:t>
            </w:r>
          </w:p>
        </w:tc>
        <w:tc>
          <w:tcPr>
            <w:tcW w:w="1695" w:type="dxa"/>
            <w:shd w:val="clear" w:color="auto" w:fill="auto"/>
          </w:tcPr>
          <w:p w14:paraId="6E9D514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PREPARATION OF OPERATIONAL AND </w:t>
            </w:r>
          </w:p>
          <w:p w14:paraId="24451FD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TECHNICAL PERFORMANCE REQUIREMENTS </w:t>
            </w:r>
          </w:p>
          <w:p w14:paraId="0AE424F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FOR VTS SYSTEMS</w:t>
            </w:r>
          </w:p>
        </w:tc>
        <w:tc>
          <w:tcPr>
            <w:tcW w:w="1411" w:type="dxa"/>
            <w:shd w:val="clear" w:color="auto" w:fill="auto"/>
          </w:tcPr>
          <w:p w14:paraId="6D6A329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1E23295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45F6A74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w:t>
            </w:r>
          </w:p>
        </w:tc>
        <w:tc>
          <w:tcPr>
            <w:tcW w:w="1890" w:type="dxa"/>
            <w:shd w:val="clear" w:color="auto" w:fill="auto"/>
          </w:tcPr>
          <w:p w14:paraId="227C4E7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Suggest a full review of section 3 on AIS by WG3 as some information in there is not factual.</w:t>
            </w:r>
          </w:p>
        </w:tc>
        <w:tc>
          <w:tcPr>
            <w:tcW w:w="877" w:type="dxa"/>
            <w:shd w:val="clear" w:color="auto" w:fill="auto"/>
          </w:tcPr>
          <w:p w14:paraId="15DB3F3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0EA922F" w14:textId="77777777" w:rsidTr="00F54451">
        <w:tc>
          <w:tcPr>
            <w:tcW w:w="800" w:type="dxa"/>
            <w:shd w:val="clear" w:color="auto" w:fill="auto"/>
          </w:tcPr>
          <w:p w14:paraId="1968CD2A"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shd w:val="clear" w:color="auto" w:fill="auto"/>
          </w:tcPr>
          <w:p w14:paraId="6493824C"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1026</w:t>
            </w:r>
          </w:p>
        </w:tc>
        <w:tc>
          <w:tcPr>
            <w:tcW w:w="1695" w:type="dxa"/>
            <w:shd w:val="clear" w:color="auto" w:fill="auto"/>
          </w:tcPr>
          <w:p w14:paraId="09FA86BD"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 as a VTS tool</w:t>
            </w:r>
          </w:p>
        </w:tc>
        <w:tc>
          <w:tcPr>
            <w:tcW w:w="1411" w:type="dxa"/>
            <w:shd w:val="clear" w:color="auto" w:fill="auto"/>
          </w:tcPr>
          <w:p w14:paraId="6B0FAE10"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shd w:val="clear" w:color="auto" w:fill="auto"/>
          </w:tcPr>
          <w:p w14:paraId="53959EDC"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VTS</w:t>
            </w:r>
          </w:p>
        </w:tc>
        <w:tc>
          <w:tcPr>
            <w:tcW w:w="4410" w:type="dxa"/>
            <w:shd w:val="clear" w:color="auto" w:fill="auto"/>
          </w:tcPr>
          <w:p w14:paraId="2DFC5249"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June 2008. Not found on IALA website, suspect it was superseded</w:t>
            </w:r>
          </w:p>
        </w:tc>
        <w:tc>
          <w:tcPr>
            <w:tcW w:w="1890" w:type="dxa"/>
            <w:shd w:val="clear" w:color="auto" w:fill="auto"/>
          </w:tcPr>
          <w:p w14:paraId="43ED97BB" w14:textId="77777777" w:rsidR="002F0486" w:rsidRPr="002F0486" w:rsidRDefault="002F0486" w:rsidP="002F0486">
            <w:pPr>
              <w:rPr>
                <w:rFonts w:ascii="Calibri" w:hAnsi="Calibri"/>
                <w:color w:val="A6A6A6"/>
                <w:sz w:val="16"/>
                <w:szCs w:val="16"/>
                <w:lang w:val="en-CA"/>
              </w:rPr>
            </w:pPr>
          </w:p>
        </w:tc>
        <w:tc>
          <w:tcPr>
            <w:tcW w:w="877" w:type="dxa"/>
            <w:shd w:val="clear" w:color="auto" w:fill="auto"/>
          </w:tcPr>
          <w:p w14:paraId="0CE2B947" w14:textId="77777777" w:rsidR="002F0486" w:rsidRPr="002F0486" w:rsidRDefault="002F0486" w:rsidP="002F0486">
            <w:pPr>
              <w:rPr>
                <w:rFonts w:ascii="Calibri" w:hAnsi="Calibri"/>
                <w:color w:val="A6A6A6"/>
                <w:sz w:val="16"/>
                <w:szCs w:val="16"/>
                <w:lang w:val="en-CA"/>
              </w:rPr>
            </w:pPr>
          </w:p>
        </w:tc>
      </w:tr>
      <w:tr w:rsidR="002F0486" w:rsidRPr="00F54451" w14:paraId="029D5102" w14:textId="77777777" w:rsidTr="00F54451">
        <w:tc>
          <w:tcPr>
            <w:tcW w:w="800" w:type="dxa"/>
            <w:shd w:val="clear" w:color="auto" w:fill="auto"/>
          </w:tcPr>
          <w:p w14:paraId="71F71A85"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shd w:val="clear" w:color="auto" w:fill="auto"/>
          </w:tcPr>
          <w:p w14:paraId="2FC14D7D"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1032</w:t>
            </w:r>
          </w:p>
        </w:tc>
        <w:tc>
          <w:tcPr>
            <w:tcW w:w="1695" w:type="dxa"/>
            <w:shd w:val="clear" w:color="auto" w:fill="auto"/>
          </w:tcPr>
          <w:p w14:paraId="25C680EA"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Training of VTS personnel on AIS</w:t>
            </w:r>
          </w:p>
        </w:tc>
        <w:tc>
          <w:tcPr>
            <w:tcW w:w="1411" w:type="dxa"/>
            <w:shd w:val="clear" w:color="auto" w:fill="auto"/>
          </w:tcPr>
          <w:p w14:paraId="4B4C55F1"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shd w:val="clear" w:color="auto" w:fill="auto"/>
          </w:tcPr>
          <w:p w14:paraId="4A89DC96"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VTS</w:t>
            </w:r>
          </w:p>
        </w:tc>
        <w:tc>
          <w:tcPr>
            <w:tcW w:w="4410" w:type="dxa"/>
            <w:shd w:val="clear" w:color="auto" w:fill="auto"/>
          </w:tcPr>
          <w:p w14:paraId="25E03EC2"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June 2008. Not found on IALA website, suspect it was superseded</w:t>
            </w:r>
          </w:p>
        </w:tc>
        <w:tc>
          <w:tcPr>
            <w:tcW w:w="1890" w:type="dxa"/>
            <w:shd w:val="clear" w:color="auto" w:fill="auto"/>
          </w:tcPr>
          <w:p w14:paraId="26D47145" w14:textId="77777777" w:rsidR="002F0486" w:rsidRPr="002F0486" w:rsidRDefault="002F0486" w:rsidP="002F0486">
            <w:pPr>
              <w:rPr>
                <w:rFonts w:ascii="Calibri" w:hAnsi="Calibri"/>
                <w:color w:val="A6A6A6"/>
                <w:sz w:val="16"/>
                <w:szCs w:val="16"/>
                <w:lang w:val="en-CA"/>
              </w:rPr>
            </w:pPr>
          </w:p>
        </w:tc>
        <w:tc>
          <w:tcPr>
            <w:tcW w:w="877" w:type="dxa"/>
            <w:shd w:val="clear" w:color="auto" w:fill="auto"/>
          </w:tcPr>
          <w:p w14:paraId="3F0A20E9" w14:textId="77777777" w:rsidR="002F0486" w:rsidRPr="002F0486" w:rsidRDefault="002F0486" w:rsidP="002F0486">
            <w:pPr>
              <w:rPr>
                <w:rFonts w:ascii="Calibri" w:hAnsi="Calibri"/>
                <w:color w:val="A6A6A6"/>
                <w:sz w:val="16"/>
                <w:szCs w:val="16"/>
                <w:lang w:val="en-CA"/>
              </w:rPr>
            </w:pPr>
          </w:p>
        </w:tc>
      </w:tr>
    </w:tbl>
    <w:p w14:paraId="68395C57" w14:textId="77777777" w:rsidR="002F0486" w:rsidRPr="002F0486" w:rsidRDefault="002F0486" w:rsidP="002F0486">
      <w:pPr>
        <w:spacing w:after="200" w:line="276" w:lineRule="auto"/>
        <w:rPr>
          <w:rFonts w:ascii="Calibri" w:eastAsia="Calibri" w:hAnsi="Calibri"/>
          <w:szCs w:val="22"/>
          <w:lang w:val="en-CA"/>
        </w:rPr>
      </w:pPr>
    </w:p>
    <w:p w14:paraId="46E9660B" w14:textId="2E11F478" w:rsidR="002F0486" w:rsidRDefault="002F0486">
      <w:pPr>
        <w:rPr>
          <w:rFonts w:asciiTheme="minorHAnsi" w:hAnsiTheme="minorHAnsi" w:cstheme="minorHAnsi"/>
          <w:lang w:eastAsia="de-DE"/>
        </w:rPr>
      </w:pPr>
    </w:p>
    <w:p w14:paraId="6FAB17AE" w14:textId="77777777" w:rsidR="002F0486" w:rsidRDefault="002F0486">
      <w:pPr>
        <w:rPr>
          <w:rFonts w:asciiTheme="minorHAnsi" w:hAnsiTheme="minorHAnsi" w:cstheme="minorHAnsi"/>
          <w:b/>
          <w:lang w:eastAsia="de-DE"/>
        </w:rPr>
        <w:sectPr w:rsidR="002F0486" w:rsidSect="002F0486">
          <w:pgSz w:w="15840" w:h="12240" w:orient="landscape"/>
          <w:pgMar w:top="1134" w:right="1134" w:bottom="1134" w:left="1134" w:header="720" w:footer="720" w:gutter="0"/>
          <w:cols w:space="720"/>
          <w:docGrid w:linePitch="360"/>
        </w:sectPr>
      </w:pPr>
      <w:r>
        <w:rPr>
          <w:rFonts w:asciiTheme="minorHAnsi" w:hAnsiTheme="minorHAnsi" w:cstheme="minorHAnsi"/>
          <w:b/>
          <w:lang w:eastAsia="de-DE"/>
        </w:rPr>
        <w:br w:type="page"/>
      </w:r>
    </w:p>
    <w:p w14:paraId="35B27088" w14:textId="525F6850" w:rsidR="008B2763" w:rsidRDefault="002F0486" w:rsidP="002F0486">
      <w:pPr>
        <w:jc w:val="center"/>
        <w:rPr>
          <w:rFonts w:asciiTheme="minorHAnsi" w:hAnsiTheme="minorHAnsi" w:cstheme="minorHAnsi"/>
          <w:b/>
          <w:lang w:eastAsia="de-DE"/>
        </w:rPr>
      </w:pPr>
      <w:r>
        <w:rPr>
          <w:rFonts w:asciiTheme="minorHAnsi" w:hAnsiTheme="minorHAnsi" w:cstheme="minorHAnsi"/>
          <w:b/>
          <w:lang w:eastAsia="de-DE"/>
        </w:rPr>
        <w:lastRenderedPageBreak/>
        <w:t>Annex 2</w:t>
      </w:r>
      <w:r w:rsidRPr="008B2763">
        <w:rPr>
          <w:rFonts w:asciiTheme="minorHAnsi" w:hAnsiTheme="minorHAnsi" w:cstheme="minorHAnsi"/>
          <w:b/>
          <w:lang w:eastAsia="de-DE"/>
        </w:rPr>
        <w:t xml:space="preserve">: </w:t>
      </w:r>
      <w:r>
        <w:rPr>
          <w:rFonts w:asciiTheme="minorHAnsi" w:hAnsiTheme="minorHAnsi" w:cstheme="minorHAnsi"/>
          <w:b/>
          <w:lang w:eastAsia="de-DE"/>
        </w:rPr>
        <w:t>Proposed changes in document ownership</w:t>
      </w:r>
    </w:p>
    <w:p w14:paraId="160D0873" w14:textId="65FA0C01" w:rsidR="002F0486" w:rsidRDefault="002F0486" w:rsidP="002F0486">
      <w:pPr>
        <w:jc w:val="center"/>
        <w:rPr>
          <w:rFonts w:asciiTheme="minorHAnsi" w:hAnsiTheme="minorHAnsi" w:cstheme="minorHAnsi"/>
          <w:b/>
          <w:lang w:eastAsia="de-DE"/>
        </w:rPr>
      </w:pPr>
    </w:p>
    <w:p w14:paraId="142BC21A" w14:textId="0F867C60" w:rsidR="002F0486" w:rsidRDefault="002F0486" w:rsidP="002F0486">
      <w:r>
        <w:t>The ENAV committee proposes to transfer the responsibility of the following documents under the ARM committee for review, maintenance and future updates to these documents.</w:t>
      </w:r>
    </w:p>
    <w:p w14:paraId="355E23DA" w14:textId="77777777" w:rsidR="002F0486" w:rsidRDefault="002F0486" w:rsidP="002F0486"/>
    <w:tbl>
      <w:tblPr>
        <w:tblStyle w:val="TableGrid"/>
        <w:tblW w:w="9297" w:type="dxa"/>
        <w:tblLayout w:type="fixed"/>
        <w:tblLook w:val="04A0" w:firstRow="1" w:lastRow="0" w:firstColumn="1" w:lastColumn="0" w:noHBand="0" w:noVBand="1"/>
      </w:tblPr>
      <w:tblGrid>
        <w:gridCol w:w="1188"/>
        <w:gridCol w:w="1350"/>
        <w:gridCol w:w="3240"/>
        <w:gridCol w:w="3519"/>
      </w:tblGrid>
      <w:tr w:rsidR="002F0486" w14:paraId="32DC48E1" w14:textId="77777777" w:rsidTr="00137056">
        <w:trPr>
          <w:trHeight w:val="467"/>
        </w:trPr>
        <w:tc>
          <w:tcPr>
            <w:tcW w:w="1188" w:type="dxa"/>
          </w:tcPr>
          <w:p w14:paraId="6DC225BA" w14:textId="77777777" w:rsidR="002F0486" w:rsidRDefault="002F0486" w:rsidP="00137056">
            <w:pPr>
              <w:shd w:val="clear" w:color="auto" w:fill="FFFFFF"/>
              <w:spacing w:before="100" w:beforeAutospacing="1" w:after="100" w:afterAutospacing="1"/>
            </w:pPr>
            <w:r>
              <w:t>Number</w:t>
            </w:r>
          </w:p>
        </w:tc>
        <w:tc>
          <w:tcPr>
            <w:tcW w:w="1350" w:type="dxa"/>
          </w:tcPr>
          <w:p w14:paraId="4C2E38F2" w14:textId="77777777" w:rsidR="002F0486" w:rsidRPr="00B15A0D" w:rsidRDefault="002F0486" w:rsidP="00137056">
            <w:pPr>
              <w:rPr>
                <w:rFonts w:cs="Arial"/>
                <w:color w:val="292929"/>
                <w:sz w:val="20"/>
                <w:szCs w:val="20"/>
                <w:shd w:val="clear" w:color="auto" w:fill="FFFFFF"/>
              </w:rPr>
            </w:pPr>
            <w:r>
              <w:rPr>
                <w:rFonts w:cs="Arial"/>
                <w:color w:val="292929"/>
                <w:sz w:val="20"/>
                <w:szCs w:val="20"/>
                <w:shd w:val="clear" w:color="auto" w:fill="FFFFFF"/>
              </w:rPr>
              <w:t>Title</w:t>
            </w:r>
          </w:p>
        </w:tc>
        <w:tc>
          <w:tcPr>
            <w:tcW w:w="3240" w:type="dxa"/>
          </w:tcPr>
          <w:p w14:paraId="244B76CE" w14:textId="77777777" w:rsidR="002F0486" w:rsidRDefault="002F0486" w:rsidP="00137056">
            <w:r>
              <w:t>Subject</w:t>
            </w:r>
          </w:p>
        </w:tc>
        <w:tc>
          <w:tcPr>
            <w:tcW w:w="3519" w:type="dxa"/>
          </w:tcPr>
          <w:p w14:paraId="7E197CF9" w14:textId="77777777" w:rsidR="002F0486" w:rsidRDefault="002F0486" w:rsidP="00137056">
            <w:r>
              <w:t>Proposed updates</w:t>
            </w:r>
          </w:p>
        </w:tc>
      </w:tr>
      <w:tr w:rsidR="002F0486" w14:paraId="0873B189" w14:textId="77777777" w:rsidTr="00137056">
        <w:trPr>
          <w:trHeight w:val="1363"/>
        </w:trPr>
        <w:tc>
          <w:tcPr>
            <w:tcW w:w="1188" w:type="dxa"/>
          </w:tcPr>
          <w:p w14:paraId="47E4B348" w14:textId="77777777" w:rsidR="002F0486" w:rsidRDefault="002F0486" w:rsidP="00137056">
            <w:pPr>
              <w:shd w:val="clear" w:color="auto" w:fill="FFFFFF"/>
              <w:spacing w:before="100" w:beforeAutospacing="1" w:after="100" w:afterAutospacing="1"/>
            </w:pPr>
            <w:r>
              <w:t>E-NAV146</w:t>
            </w:r>
          </w:p>
        </w:tc>
        <w:tc>
          <w:tcPr>
            <w:tcW w:w="1350" w:type="dxa"/>
          </w:tcPr>
          <w:p w14:paraId="2BBEBF4D" w14:textId="77777777" w:rsidR="002F0486" w:rsidRPr="00B15A0D" w:rsidRDefault="002F0486" w:rsidP="00137056">
            <w:pPr>
              <w:rPr>
                <w:rFonts w:cs="Arial"/>
                <w:color w:val="292929"/>
                <w:sz w:val="20"/>
                <w:szCs w:val="20"/>
                <w:shd w:val="clear" w:color="auto" w:fill="FFFFFF"/>
              </w:rPr>
            </w:pPr>
            <w:r>
              <w:t>Strategy for Maintaining Racon Service Capability</w:t>
            </w:r>
          </w:p>
        </w:tc>
        <w:tc>
          <w:tcPr>
            <w:tcW w:w="3240" w:type="dxa"/>
          </w:tcPr>
          <w:p w14:paraId="4FBDC743" w14:textId="77777777" w:rsidR="002F0486" w:rsidRDefault="002F0486" w:rsidP="00137056">
            <w:r>
              <w:t>Notes the development of NT Radars; the changes in development of S-band radars (not to trigger Racons – IMO MSC Resolution 192(79); the potential role of AIS.</w:t>
            </w:r>
          </w:p>
        </w:tc>
        <w:tc>
          <w:tcPr>
            <w:tcW w:w="3519" w:type="dxa"/>
          </w:tcPr>
          <w:p w14:paraId="3E922A75" w14:textId="77777777" w:rsidR="002F0486" w:rsidRDefault="002F0486" w:rsidP="00137056">
            <w:r>
              <w:t xml:space="preserve">Add information related to AIS in section 5.6 – nonradar technology. Could also include text in section 6 – strategy. </w:t>
            </w:r>
          </w:p>
        </w:tc>
      </w:tr>
      <w:tr w:rsidR="002F0486" w14:paraId="6F39BA01" w14:textId="77777777" w:rsidTr="00137056">
        <w:trPr>
          <w:trHeight w:val="1363"/>
        </w:trPr>
        <w:tc>
          <w:tcPr>
            <w:tcW w:w="1188" w:type="dxa"/>
          </w:tcPr>
          <w:p w14:paraId="596E7EE1" w14:textId="77777777" w:rsidR="002F0486" w:rsidRDefault="002F0486" w:rsidP="00137056">
            <w:pPr>
              <w:shd w:val="clear" w:color="auto" w:fill="FFFFFF"/>
              <w:spacing w:before="100" w:beforeAutospacing="1" w:after="100" w:afterAutospacing="1"/>
            </w:pPr>
            <w:r>
              <w:rPr>
                <w:color w:val="000000" w:themeColor="text1"/>
              </w:rPr>
              <w:t>E-142</w:t>
            </w:r>
          </w:p>
        </w:tc>
        <w:tc>
          <w:tcPr>
            <w:tcW w:w="1350" w:type="dxa"/>
          </w:tcPr>
          <w:p w14:paraId="7F065AB9" w14:textId="77777777" w:rsidR="002F0486" w:rsidRDefault="002F0486" w:rsidP="00137056">
            <w:r>
              <w:t>Maritime Data Sharing ‘IALA-NET’</w:t>
            </w:r>
          </w:p>
        </w:tc>
        <w:tc>
          <w:tcPr>
            <w:tcW w:w="3240" w:type="dxa"/>
          </w:tcPr>
          <w:p w14:paraId="31D35502" w14:textId="77777777" w:rsidR="002F0486" w:rsidRDefault="002F0486" w:rsidP="00137056">
            <w:r>
              <w:t>Recognises the development of vessel tracking technologies and capabilities and recommends that National Members participate in IALA-NET.</w:t>
            </w:r>
          </w:p>
        </w:tc>
        <w:tc>
          <w:tcPr>
            <w:tcW w:w="3519" w:type="dxa"/>
          </w:tcPr>
          <w:p w14:paraId="1370F37D" w14:textId="77777777" w:rsidR="002F0486" w:rsidRDefault="002F0486" w:rsidP="00137056">
            <w:r>
              <w:t>As VDES develops, requirement for / desire to share information is expected to grow.</w:t>
            </w:r>
          </w:p>
        </w:tc>
      </w:tr>
      <w:tr w:rsidR="002F0486" w14:paraId="0BEABC38" w14:textId="77777777" w:rsidTr="00137056">
        <w:trPr>
          <w:trHeight w:val="1363"/>
        </w:trPr>
        <w:tc>
          <w:tcPr>
            <w:tcW w:w="1188" w:type="dxa"/>
          </w:tcPr>
          <w:p w14:paraId="14A1B007" w14:textId="77777777" w:rsidR="002F0486" w:rsidRDefault="002F0486" w:rsidP="00137056">
            <w:pPr>
              <w:shd w:val="clear" w:color="auto" w:fill="FFFFFF"/>
              <w:spacing w:before="100" w:beforeAutospacing="1" w:after="100" w:afterAutospacing="1"/>
              <w:rPr>
                <w:color w:val="000000" w:themeColor="text1"/>
              </w:rPr>
            </w:pPr>
            <w:r w:rsidRPr="00E602D4">
              <w:rPr>
                <w:color w:val="000000" w:themeColor="text1"/>
              </w:rPr>
              <w:t>1097</w:t>
            </w:r>
          </w:p>
        </w:tc>
        <w:tc>
          <w:tcPr>
            <w:tcW w:w="1350" w:type="dxa"/>
          </w:tcPr>
          <w:p w14:paraId="19EAB32B" w14:textId="77777777" w:rsidR="002F0486" w:rsidRDefault="002F0486" w:rsidP="00137056">
            <w:r w:rsidRPr="00E602D4">
              <w:rPr>
                <w:color w:val="000000" w:themeColor="text1"/>
              </w:rPr>
              <w:t>Technical Features and Technology Relevant for Simulation of AtoN</w:t>
            </w:r>
          </w:p>
        </w:tc>
        <w:tc>
          <w:tcPr>
            <w:tcW w:w="3240" w:type="dxa"/>
          </w:tcPr>
          <w:p w14:paraId="5BE83C0E" w14:textId="77777777" w:rsidR="002F0486" w:rsidRDefault="002F0486" w:rsidP="00137056">
            <w:r w:rsidRPr="00E602D4">
              <w:rPr>
                <w:color w:val="000000" w:themeColor="text1"/>
              </w:rPr>
              <w:t xml:space="preserve">Not identified to a committee on the IALA website. </w:t>
            </w:r>
            <w:r>
              <w:rPr>
                <w:color w:val="000000" w:themeColor="text1"/>
              </w:rPr>
              <w:t>Sets requirements for the use of simulation as a tool for waterway design and AtoN planning.</w:t>
            </w:r>
          </w:p>
        </w:tc>
        <w:tc>
          <w:tcPr>
            <w:tcW w:w="3519" w:type="dxa"/>
          </w:tcPr>
          <w:p w14:paraId="7754D134" w14:textId="77777777" w:rsidR="002F0486" w:rsidRDefault="002F0486" w:rsidP="00137056">
            <w:r>
              <w:rPr>
                <w:color w:val="000000" w:themeColor="text1"/>
              </w:rPr>
              <w:t>No changes proposed to document.</w:t>
            </w:r>
          </w:p>
        </w:tc>
      </w:tr>
    </w:tbl>
    <w:p w14:paraId="47435B6D" w14:textId="77777777" w:rsidR="002F0486" w:rsidRDefault="002F0486" w:rsidP="002F0486"/>
    <w:p w14:paraId="7E174F71" w14:textId="78EFAA42" w:rsidR="002F0486" w:rsidRDefault="002F0486" w:rsidP="002F0486">
      <w:r>
        <w:t xml:space="preserve">In addition, </w:t>
      </w:r>
      <w:r w:rsidR="00376958">
        <w:t>the ENAV</w:t>
      </w:r>
      <w:r>
        <w:t xml:space="preserve"> committee proposes to transfer the responsibility of the following ARM documents under the </w:t>
      </w:r>
      <w:r w:rsidR="00376958">
        <w:t>ENAV</w:t>
      </w:r>
      <w:r>
        <w:t xml:space="preserve"> committee for review, maintenance and future updates to these documents.</w:t>
      </w:r>
    </w:p>
    <w:p w14:paraId="0F9F917E" w14:textId="77777777" w:rsidR="002F0486" w:rsidRDefault="002F0486" w:rsidP="002F0486"/>
    <w:tbl>
      <w:tblPr>
        <w:tblStyle w:val="TableGrid"/>
        <w:tblW w:w="9297" w:type="dxa"/>
        <w:tblLayout w:type="fixed"/>
        <w:tblLook w:val="04A0" w:firstRow="1" w:lastRow="0" w:firstColumn="1" w:lastColumn="0" w:noHBand="0" w:noVBand="1"/>
      </w:tblPr>
      <w:tblGrid>
        <w:gridCol w:w="1188"/>
        <w:gridCol w:w="1777"/>
        <w:gridCol w:w="2813"/>
        <w:gridCol w:w="3519"/>
      </w:tblGrid>
      <w:tr w:rsidR="002F0486" w14:paraId="40D4A6A8" w14:textId="77777777" w:rsidTr="002F0486">
        <w:trPr>
          <w:trHeight w:val="467"/>
        </w:trPr>
        <w:tc>
          <w:tcPr>
            <w:tcW w:w="1188" w:type="dxa"/>
          </w:tcPr>
          <w:p w14:paraId="5F4FA300" w14:textId="77777777" w:rsidR="002F0486" w:rsidRDefault="002F0486" w:rsidP="00137056">
            <w:pPr>
              <w:shd w:val="clear" w:color="auto" w:fill="FFFFFF"/>
              <w:spacing w:before="100" w:beforeAutospacing="1" w:after="100" w:afterAutospacing="1"/>
            </w:pPr>
            <w:r>
              <w:t>Number</w:t>
            </w:r>
          </w:p>
        </w:tc>
        <w:tc>
          <w:tcPr>
            <w:tcW w:w="1777" w:type="dxa"/>
          </w:tcPr>
          <w:p w14:paraId="0D2D2812" w14:textId="77777777" w:rsidR="002F0486" w:rsidRPr="00B15A0D" w:rsidRDefault="002F0486" w:rsidP="00137056">
            <w:pPr>
              <w:rPr>
                <w:rFonts w:cs="Arial"/>
                <w:color w:val="292929"/>
                <w:sz w:val="20"/>
                <w:szCs w:val="20"/>
                <w:shd w:val="clear" w:color="auto" w:fill="FFFFFF"/>
              </w:rPr>
            </w:pPr>
            <w:r>
              <w:rPr>
                <w:rFonts w:cs="Arial"/>
                <w:color w:val="292929"/>
                <w:sz w:val="20"/>
                <w:szCs w:val="20"/>
                <w:shd w:val="clear" w:color="auto" w:fill="FFFFFF"/>
              </w:rPr>
              <w:t>Title</w:t>
            </w:r>
          </w:p>
        </w:tc>
        <w:tc>
          <w:tcPr>
            <w:tcW w:w="2813" w:type="dxa"/>
          </w:tcPr>
          <w:p w14:paraId="1866F1B0" w14:textId="77777777" w:rsidR="002F0486" w:rsidRDefault="002F0486" w:rsidP="00137056">
            <w:r>
              <w:t>Subject</w:t>
            </w:r>
          </w:p>
        </w:tc>
        <w:tc>
          <w:tcPr>
            <w:tcW w:w="3519" w:type="dxa"/>
          </w:tcPr>
          <w:p w14:paraId="4052BACA" w14:textId="77777777" w:rsidR="002F0486" w:rsidRDefault="002F0486" w:rsidP="00137056">
            <w:r>
              <w:t>Reasoning</w:t>
            </w:r>
          </w:p>
        </w:tc>
      </w:tr>
      <w:tr w:rsidR="002F0486" w14:paraId="21D508F8" w14:textId="77777777" w:rsidTr="002F0486">
        <w:trPr>
          <w:trHeight w:val="1363"/>
        </w:trPr>
        <w:tc>
          <w:tcPr>
            <w:tcW w:w="1188" w:type="dxa"/>
          </w:tcPr>
          <w:p w14:paraId="390A5B9D" w14:textId="77777777" w:rsidR="002F0486" w:rsidRDefault="002F0486" w:rsidP="00137056">
            <w:pPr>
              <w:shd w:val="clear" w:color="auto" w:fill="FFFFFF"/>
              <w:spacing w:before="100" w:beforeAutospacing="1" w:after="100" w:afterAutospacing="1"/>
            </w:pPr>
            <w:r w:rsidRPr="00E602D4">
              <w:rPr>
                <w:color w:val="000000" w:themeColor="text1"/>
              </w:rPr>
              <w:t>G-1095</w:t>
            </w:r>
          </w:p>
        </w:tc>
        <w:tc>
          <w:tcPr>
            <w:tcW w:w="1777" w:type="dxa"/>
          </w:tcPr>
          <w:p w14:paraId="5D69750B" w14:textId="77777777" w:rsidR="002F0486" w:rsidRPr="00B15A0D" w:rsidRDefault="002F0486" w:rsidP="00137056">
            <w:pPr>
              <w:rPr>
                <w:rFonts w:cs="Arial"/>
                <w:color w:val="292929"/>
                <w:sz w:val="20"/>
                <w:szCs w:val="20"/>
                <w:shd w:val="clear" w:color="auto" w:fill="FFFFFF"/>
              </w:rPr>
            </w:pPr>
            <w:r w:rsidRPr="00E602D4">
              <w:rPr>
                <w:color w:val="000000" w:themeColor="text1"/>
              </w:rPr>
              <w:t>HARMONISED IMPLEMENTATION OF APPLICATION-SPECIFIC MESSAGES</w:t>
            </w:r>
          </w:p>
        </w:tc>
        <w:tc>
          <w:tcPr>
            <w:tcW w:w="2813" w:type="dxa"/>
          </w:tcPr>
          <w:p w14:paraId="31BC0D20" w14:textId="0E12E351" w:rsidR="002F0486" w:rsidRDefault="002F0486" w:rsidP="00137056">
            <w:r>
              <w:t xml:space="preserve">Use and role of ASM in </w:t>
            </w:r>
            <w:r w:rsidR="006D5630">
              <w:t>e-navigation</w:t>
            </w:r>
            <w:r>
              <w:t>, International vs Regional ASM, some technical aspects.</w:t>
            </w:r>
          </w:p>
        </w:tc>
        <w:tc>
          <w:tcPr>
            <w:tcW w:w="3519" w:type="dxa"/>
          </w:tcPr>
          <w:p w14:paraId="16504E35" w14:textId="77BCB53F" w:rsidR="002F0486" w:rsidRDefault="00376958" w:rsidP="00137056">
            <w:r>
              <w:t>ENAV</w:t>
            </w:r>
            <w:r w:rsidR="002F0486">
              <w:t xml:space="preserve"> committee has recommendation E-144 with same title under its responsibility. Both documents should be coordinated and updated to reflect new ASM channels under VDES and their intended usage.</w:t>
            </w:r>
          </w:p>
        </w:tc>
      </w:tr>
      <w:tr w:rsidR="002F0486" w14:paraId="39A9105A" w14:textId="77777777" w:rsidTr="002F0486">
        <w:trPr>
          <w:trHeight w:val="1363"/>
        </w:trPr>
        <w:tc>
          <w:tcPr>
            <w:tcW w:w="1188" w:type="dxa"/>
          </w:tcPr>
          <w:p w14:paraId="04C5D10A" w14:textId="77777777" w:rsidR="002F0486" w:rsidRPr="00E602D4" w:rsidRDefault="002F0486" w:rsidP="00137056">
            <w:pPr>
              <w:shd w:val="clear" w:color="auto" w:fill="FFFFFF"/>
              <w:spacing w:before="100" w:beforeAutospacing="1" w:after="100" w:afterAutospacing="1"/>
              <w:rPr>
                <w:color w:val="000000" w:themeColor="text1"/>
              </w:rPr>
            </w:pPr>
            <w:r>
              <w:rPr>
                <w:color w:val="000000" w:themeColor="text1"/>
              </w:rPr>
              <w:t>R-1050</w:t>
            </w:r>
          </w:p>
        </w:tc>
        <w:tc>
          <w:tcPr>
            <w:tcW w:w="1777" w:type="dxa"/>
          </w:tcPr>
          <w:p w14:paraId="33F10FED" w14:textId="77777777" w:rsidR="002F0486" w:rsidRPr="00E602D4" w:rsidRDefault="002F0486" w:rsidP="00137056">
            <w:pPr>
              <w:rPr>
                <w:color w:val="000000" w:themeColor="text1"/>
              </w:rPr>
            </w:pPr>
            <w:r w:rsidRPr="00E602D4">
              <w:rPr>
                <w:color w:val="000000" w:themeColor="text1"/>
              </w:rPr>
              <w:t>Management and monitoring of AIS Information</w:t>
            </w:r>
          </w:p>
        </w:tc>
        <w:tc>
          <w:tcPr>
            <w:tcW w:w="2813" w:type="dxa"/>
          </w:tcPr>
          <w:p w14:paraId="41FCBFC7" w14:textId="77777777" w:rsidR="002F0486" w:rsidRDefault="002F0486" w:rsidP="00137056">
            <w:r>
              <w:t>General AIS shore-network usage</w:t>
            </w:r>
            <w:proofErr w:type="gramStart"/>
            <w:r>
              <w:t>,  benefits</w:t>
            </w:r>
            <w:proofErr w:type="gramEnd"/>
            <w:r>
              <w:t xml:space="preserve"> and limitations.</w:t>
            </w:r>
          </w:p>
        </w:tc>
        <w:tc>
          <w:tcPr>
            <w:tcW w:w="3519" w:type="dxa"/>
          </w:tcPr>
          <w:p w14:paraId="1856167A" w14:textId="77777777" w:rsidR="002F0486" w:rsidRDefault="002F0486" w:rsidP="00137056">
            <w:r>
              <w:t>Document should be merged with Annex of A-123 which explains the benefits of an AIS shore-based network. Some more technical content might be better in the A-124 guideline.</w:t>
            </w:r>
          </w:p>
        </w:tc>
      </w:tr>
    </w:tbl>
    <w:p w14:paraId="25E511DB" w14:textId="77777777" w:rsidR="002F0486" w:rsidRPr="00346623" w:rsidRDefault="002F0486" w:rsidP="002F0486"/>
    <w:p w14:paraId="44AB7886" w14:textId="77777777" w:rsidR="002F0486" w:rsidRPr="008B2763" w:rsidRDefault="002F0486" w:rsidP="002F0486">
      <w:pPr>
        <w:rPr>
          <w:rFonts w:asciiTheme="minorHAnsi" w:hAnsiTheme="minorHAnsi" w:cstheme="minorHAnsi"/>
          <w:lang w:eastAsia="de-DE"/>
        </w:rPr>
      </w:pPr>
    </w:p>
    <w:sectPr w:rsidR="002F0486" w:rsidRPr="008B2763" w:rsidSect="002F048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779E7" w14:textId="77777777" w:rsidR="000C69FF" w:rsidRDefault="000C69FF" w:rsidP="00002906">
      <w:r>
        <w:separator/>
      </w:r>
    </w:p>
  </w:endnote>
  <w:endnote w:type="continuationSeparator" w:id="0">
    <w:p w14:paraId="47E551CF" w14:textId="77777777" w:rsidR="000C69FF" w:rsidRDefault="000C69F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F0B48" w14:textId="68C2C5CB" w:rsidR="00002906" w:rsidRDefault="00002906">
    <w:pPr>
      <w:pStyle w:val="Footer"/>
    </w:pPr>
    <w:r>
      <w:tab/>
    </w:r>
    <w:r>
      <w:fldChar w:fldCharType="begin"/>
    </w:r>
    <w:r>
      <w:instrText xml:space="preserve"> PAGE   \* MERGEFORMAT </w:instrText>
    </w:r>
    <w:r>
      <w:fldChar w:fldCharType="separate"/>
    </w:r>
    <w:r w:rsidR="00176FA8">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DEEE6" w14:textId="77777777" w:rsidR="000C69FF" w:rsidRDefault="000C69FF" w:rsidP="00002906">
      <w:r>
        <w:separator/>
      </w:r>
    </w:p>
  </w:footnote>
  <w:footnote w:type="continuationSeparator" w:id="0">
    <w:p w14:paraId="382CF18B" w14:textId="77777777" w:rsidR="000C69FF" w:rsidRDefault="000C69FF"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0E158" w14:textId="77777777" w:rsidR="00073774" w:rsidRDefault="003E4E6C">
    <w:pPr>
      <w:pStyle w:val="Header"/>
    </w:pPr>
    <w:r>
      <w:rPr>
        <w:noProof/>
        <w:lang w:val="en-GB" w:eastAsia="en-GB"/>
      </w:rPr>
      <w:drawing>
        <wp:inline distT="0" distB="0" distL="0" distR="0" wp14:anchorId="6D6B0A1A" wp14:editId="3E6F676E">
          <wp:extent cx="749300" cy="730250"/>
          <wp:effectExtent l="0" t="0" r="0" b="0"/>
          <wp:docPr id="3"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827604E"/>
    <w:multiLevelType w:val="hybridMultilevel"/>
    <w:tmpl w:val="2B92E1DC"/>
    <w:lvl w:ilvl="0" w:tplc="E66A0E9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F1C47C6"/>
    <w:multiLevelType w:val="hybridMultilevel"/>
    <w:tmpl w:val="93301292"/>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3" w15:restartNumberingAfterBreak="0">
    <w:nsid w:val="102D50FB"/>
    <w:multiLevelType w:val="hybridMultilevel"/>
    <w:tmpl w:val="D292C278"/>
    <w:lvl w:ilvl="0" w:tplc="DBEA42B2">
      <w:start w:val="1"/>
      <w:numFmt w:val="decimal"/>
      <w:lvlText w:val="%1"/>
      <w:lvlJc w:val="left"/>
      <w:pPr>
        <w:ind w:left="360" w:hanging="360"/>
      </w:pPr>
      <w:rPr>
        <w:rFonts w:ascii="Arial" w:hAnsi="Arial" w:hint="default"/>
        <w:b w:val="0"/>
        <w:i w:val="0"/>
        <w:sz w:val="2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4" w15:restartNumberingAfterBreak="0">
    <w:nsid w:val="18E946A2"/>
    <w:multiLevelType w:val="hybridMultilevel"/>
    <w:tmpl w:val="468CED4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CFA5D68"/>
    <w:multiLevelType w:val="hybridMultilevel"/>
    <w:tmpl w:val="3CE0E2AA"/>
    <w:lvl w:ilvl="0" w:tplc="4B5CA18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A274883"/>
    <w:multiLevelType w:val="hybridMultilevel"/>
    <w:tmpl w:val="E3329AE8"/>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2"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19"/>
  </w:num>
  <w:num w:numId="3">
    <w:abstractNumId w:val="14"/>
  </w:num>
  <w:num w:numId="4">
    <w:abstractNumId w:val="14"/>
  </w:num>
  <w:num w:numId="5">
    <w:abstractNumId w:val="9"/>
  </w:num>
  <w:num w:numId="6">
    <w:abstractNumId w:val="15"/>
  </w:num>
  <w:num w:numId="7">
    <w:abstractNumId w:val="12"/>
  </w:num>
  <w:num w:numId="8">
    <w:abstractNumId w:val="0"/>
  </w:num>
  <w:num w:numId="9">
    <w:abstractNumId w:val="8"/>
  </w:num>
  <w:num w:numId="10">
    <w:abstractNumId w:val="16"/>
  </w:num>
  <w:num w:numId="11">
    <w:abstractNumId w:val="5"/>
  </w:num>
  <w:num w:numId="12">
    <w:abstractNumId w:val="5"/>
  </w:num>
  <w:num w:numId="13">
    <w:abstractNumId w:val="5"/>
  </w:num>
  <w:num w:numId="14">
    <w:abstractNumId w:val="5"/>
  </w:num>
  <w:num w:numId="15">
    <w:abstractNumId w:val="5"/>
  </w:num>
  <w:num w:numId="16">
    <w:abstractNumId w:val="10"/>
  </w:num>
  <w:num w:numId="17">
    <w:abstractNumId w:val="18"/>
  </w:num>
  <w:num w:numId="18">
    <w:abstractNumId w:val="7"/>
  </w:num>
  <w:num w:numId="19">
    <w:abstractNumId w:val="17"/>
  </w:num>
  <w:num w:numId="20">
    <w:abstractNumId w:val="13"/>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
  </w:num>
  <w:num w:numId="26">
    <w:abstractNumId w:val="3"/>
  </w:num>
  <w:num w:numId="27">
    <w:abstractNumId w:val="5"/>
  </w:num>
  <w:num w:numId="28">
    <w:abstractNumId w:val="1"/>
  </w:num>
  <w:num w:numId="29">
    <w:abstractNumId w:val="2"/>
  </w:num>
  <w:num w:numId="3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AU" w:vendorID="64" w:dllVersion="4096" w:nlCheck="1" w:checkStyle="0"/>
  <w:activeWritingStyle w:appName="MSWord" w:lang="fr-FR" w:vendorID="64" w:dllVersion="4096" w:nlCheck="1" w:checkStyle="0"/>
  <w:activeWritingStyle w:appName="MSWord" w:lang="en-CA" w:vendorID="64" w:dllVersion="0" w:nlCheck="1" w:checkStyle="0"/>
  <w:activeWritingStyle w:appName="MSWord" w:lang="fr-CA" w:vendorID="64" w:dllVersion="0" w:nlCheck="1" w:checkStyle="0"/>
  <w:activeWritingStyle w:appName="MSWord" w:lang="en-GB" w:vendorID="64" w:dllVersion="131078" w:nlCheck="1" w:checkStyle="1"/>
  <w:activeWritingStyle w:appName="MSWord" w:lang="en-CA" w:vendorID="64" w:dllVersion="131078" w:nlCheck="1" w:checkStyle="1"/>
  <w:activeWritingStyle w:appName="MSWord" w:lang="fr-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267C6"/>
    <w:rsid w:val="00031A92"/>
    <w:rsid w:val="000348ED"/>
    <w:rsid w:val="00036801"/>
    <w:rsid w:val="00050DA7"/>
    <w:rsid w:val="000635C4"/>
    <w:rsid w:val="00073774"/>
    <w:rsid w:val="000817D2"/>
    <w:rsid w:val="00083320"/>
    <w:rsid w:val="00096BC7"/>
    <w:rsid w:val="000A5A01"/>
    <w:rsid w:val="000B734F"/>
    <w:rsid w:val="000C69FF"/>
    <w:rsid w:val="00135447"/>
    <w:rsid w:val="00135B56"/>
    <w:rsid w:val="00152273"/>
    <w:rsid w:val="00174337"/>
    <w:rsid w:val="00176FA8"/>
    <w:rsid w:val="00194D29"/>
    <w:rsid w:val="001A207A"/>
    <w:rsid w:val="001A654A"/>
    <w:rsid w:val="001C37D5"/>
    <w:rsid w:val="001C74CF"/>
    <w:rsid w:val="001D0BC9"/>
    <w:rsid w:val="001E19EC"/>
    <w:rsid w:val="001F4B25"/>
    <w:rsid w:val="00212E5F"/>
    <w:rsid w:val="0022271E"/>
    <w:rsid w:val="00262187"/>
    <w:rsid w:val="0026671A"/>
    <w:rsid w:val="00267339"/>
    <w:rsid w:val="002858E2"/>
    <w:rsid w:val="002871E5"/>
    <w:rsid w:val="002A1680"/>
    <w:rsid w:val="002F0486"/>
    <w:rsid w:val="00333ECD"/>
    <w:rsid w:val="00344B2B"/>
    <w:rsid w:val="00376958"/>
    <w:rsid w:val="003C4F6F"/>
    <w:rsid w:val="003D55DD"/>
    <w:rsid w:val="003E1831"/>
    <w:rsid w:val="003E35EC"/>
    <w:rsid w:val="003E4E6C"/>
    <w:rsid w:val="00420746"/>
    <w:rsid w:val="00424954"/>
    <w:rsid w:val="00447B34"/>
    <w:rsid w:val="004C1386"/>
    <w:rsid w:val="004C220D"/>
    <w:rsid w:val="004D5E6D"/>
    <w:rsid w:val="005152E3"/>
    <w:rsid w:val="005D05AC"/>
    <w:rsid w:val="005F1D2D"/>
    <w:rsid w:val="00630F7F"/>
    <w:rsid w:val="0064435F"/>
    <w:rsid w:val="006D470F"/>
    <w:rsid w:val="006D5630"/>
    <w:rsid w:val="006E7014"/>
    <w:rsid w:val="00727E88"/>
    <w:rsid w:val="00736B55"/>
    <w:rsid w:val="00763AEA"/>
    <w:rsid w:val="00775878"/>
    <w:rsid w:val="0080092C"/>
    <w:rsid w:val="00807936"/>
    <w:rsid w:val="00872453"/>
    <w:rsid w:val="008B2763"/>
    <w:rsid w:val="008F13DD"/>
    <w:rsid w:val="00902AA4"/>
    <w:rsid w:val="00950015"/>
    <w:rsid w:val="009F3B6C"/>
    <w:rsid w:val="009F5C36"/>
    <w:rsid w:val="00A27F12"/>
    <w:rsid w:val="00A30579"/>
    <w:rsid w:val="00A4739E"/>
    <w:rsid w:val="00A50AD3"/>
    <w:rsid w:val="00AA76C0"/>
    <w:rsid w:val="00B074FD"/>
    <w:rsid w:val="00B077EC"/>
    <w:rsid w:val="00B15B24"/>
    <w:rsid w:val="00B428DA"/>
    <w:rsid w:val="00B65119"/>
    <w:rsid w:val="00B8247E"/>
    <w:rsid w:val="00BE56DF"/>
    <w:rsid w:val="00C077EC"/>
    <w:rsid w:val="00CA04AF"/>
    <w:rsid w:val="00CE0DD8"/>
    <w:rsid w:val="00CF3661"/>
    <w:rsid w:val="00DB2132"/>
    <w:rsid w:val="00DC361C"/>
    <w:rsid w:val="00DD23DB"/>
    <w:rsid w:val="00E401AE"/>
    <w:rsid w:val="00E475B3"/>
    <w:rsid w:val="00E66034"/>
    <w:rsid w:val="00E93C9B"/>
    <w:rsid w:val="00EE343C"/>
    <w:rsid w:val="00EE3F2F"/>
    <w:rsid w:val="00EE77BE"/>
    <w:rsid w:val="00F3322A"/>
    <w:rsid w:val="00F47799"/>
    <w:rsid w:val="00F54451"/>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229F18"/>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D5E6D"/>
    <w:pPr>
      <w:spacing w:after="160" w:line="259" w:lineRule="auto"/>
      <w:ind w:left="720"/>
      <w:contextualSpacing/>
    </w:pPr>
    <w:rPr>
      <w:rFonts w:ascii="Calibri" w:eastAsia="Calibri" w:hAnsi="Calibri"/>
      <w:szCs w:val="22"/>
    </w:rPr>
  </w:style>
  <w:style w:type="character" w:styleId="CommentReference">
    <w:name w:val="annotation reference"/>
    <w:basedOn w:val="DefaultParagraphFont"/>
    <w:rsid w:val="005F1D2D"/>
    <w:rPr>
      <w:sz w:val="16"/>
      <w:szCs w:val="16"/>
    </w:rPr>
  </w:style>
  <w:style w:type="paragraph" w:styleId="CommentText">
    <w:name w:val="annotation text"/>
    <w:basedOn w:val="Normal"/>
    <w:link w:val="CommentTextChar"/>
    <w:rsid w:val="005F1D2D"/>
    <w:rPr>
      <w:sz w:val="20"/>
    </w:rPr>
  </w:style>
  <w:style w:type="character" w:customStyle="1" w:styleId="CommentTextChar">
    <w:name w:val="Comment Text Char"/>
    <w:basedOn w:val="DefaultParagraphFont"/>
    <w:link w:val="CommentText"/>
    <w:rsid w:val="005F1D2D"/>
    <w:rPr>
      <w:rFonts w:ascii="Arial" w:hAnsi="Arial"/>
      <w:lang w:val="en-GB" w:eastAsia="en-US"/>
    </w:rPr>
  </w:style>
  <w:style w:type="paragraph" w:styleId="CommentSubject">
    <w:name w:val="annotation subject"/>
    <w:basedOn w:val="CommentText"/>
    <w:next w:val="CommentText"/>
    <w:link w:val="CommentSubjectChar"/>
    <w:rsid w:val="005F1D2D"/>
    <w:rPr>
      <w:b/>
      <w:bCs/>
    </w:rPr>
  </w:style>
  <w:style w:type="character" w:customStyle="1" w:styleId="CommentSubjectChar">
    <w:name w:val="Comment Subject Char"/>
    <w:basedOn w:val="CommentTextChar"/>
    <w:link w:val="CommentSubject"/>
    <w:rsid w:val="005F1D2D"/>
    <w:rPr>
      <w:rFonts w:ascii="Arial" w:hAnsi="Arial"/>
      <w:b/>
      <w:bCs/>
      <w:lang w:val="en-GB" w:eastAsia="en-US"/>
    </w:rPr>
  </w:style>
  <w:style w:type="paragraph" w:styleId="BalloonText">
    <w:name w:val="Balloon Text"/>
    <w:basedOn w:val="Normal"/>
    <w:link w:val="BalloonTextChar"/>
    <w:rsid w:val="005F1D2D"/>
    <w:rPr>
      <w:rFonts w:ascii="Segoe UI" w:hAnsi="Segoe UI" w:cs="Segoe UI"/>
      <w:sz w:val="18"/>
      <w:szCs w:val="18"/>
    </w:rPr>
  </w:style>
  <w:style w:type="character" w:customStyle="1" w:styleId="BalloonTextChar">
    <w:name w:val="Balloon Text Char"/>
    <w:basedOn w:val="DefaultParagraphFont"/>
    <w:link w:val="BalloonText"/>
    <w:rsid w:val="005F1D2D"/>
    <w:rPr>
      <w:rFonts w:ascii="Segoe UI" w:hAnsi="Segoe UI" w:cs="Segoe UI"/>
      <w:sz w:val="18"/>
      <w:szCs w:val="18"/>
      <w:lang w:val="en-GB" w:eastAsia="en-US"/>
    </w:rPr>
  </w:style>
  <w:style w:type="table" w:styleId="TableGrid">
    <w:name w:val="Table Grid"/>
    <w:basedOn w:val="TableNormal"/>
    <w:uiPriority w:val="59"/>
    <w:rsid w:val="002F0486"/>
    <w:rPr>
      <w:rFonts w:asciiTheme="minorHAnsi" w:eastAsiaTheme="minorHAnsi" w:hAnsiTheme="minorHAnsi" w:cstheme="minorBid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uiPriority w:val="59"/>
    <w:rsid w:val="002F0486"/>
    <w:rPr>
      <w:rFonts w:ascii="Calibri" w:eastAsia="Calibri" w:hAnsi="Calibr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077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245773">
      <w:bodyDiv w:val="1"/>
      <w:marLeft w:val="0"/>
      <w:marRight w:val="0"/>
      <w:marTop w:val="0"/>
      <w:marBottom w:val="0"/>
      <w:divBdr>
        <w:top w:val="none" w:sz="0" w:space="0" w:color="auto"/>
        <w:left w:val="none" w:sz="0" w:space="0" w:color="auto"/>
        <w:bottom w:val="none" w:sz="0" w:space="0" w:color="auto"/>
        <w:right w:val="none" w:sz="0" w:space="0" w:color="auto"/>
      </w:divBdr>
    </w:div>
    <w:div w:id="1008405510">
      <w:bodyDiv w:val="1"/>
      <w:marLeft w:val="0"/>
      <w:marRight w:val="0"/>
      <w:marTop w:val="0"/>
      <w:marBottom w:val="0"/>
      <w:divBdr>
        <w:top w:val="none" w:sz="0" w:space="0" w:color="auto"/>
        <w:left w:val="none" w:sz="0" w:space="0" w:color="auto"/>
        <w:bottom w:val="none" w:sz="0" w:space="0" w:color="auto"/>
        <w:right w:val="none" w:sz="0" w:space="0" w:color="auto"/>
      </w:divBdr>
    </w:div>
    <w:div w:id="109474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iala-aism.org/content/uploads/2018/05/D1.12-Report-on-Review-of-IALA-documentation-related-to-VHF-Data-Exchange-System-v4.pdf"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115</TotalTime>
  <Pages>10</Pages>
  <Words>2641</Words>
  <Characters>15058</Characters>
  <Application>Microsoft Office Word</Application>
  <DocSecurity>0</DocSecurity>
  <Lines>125</Lines>
  <Paragraphs>35</Paragraphs>
  <ScaleCrop>false</ScaleCrop>
  <HeadingPairs>
    <vt:vector size="6" baseType="variant">
      <vt:variant>
        <vt:lpstr>Titre</vt:lpstr>
      </vt:variant>
      <vt:variant>
        <vt:i4>1</vt:i4>
      </vt:variant>
      <vt:variant>
        <vt:lpstr>Title</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17664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eNav committee</dc:creator>
  <cp:keywords/>
  <cp:lastModifiedBy>Plenary Room</cp:lastModifiedBy>
  <cp:revision>8</cp:revision>
  <cp:lastPrinted>2006-10-19T10:49:00Z</cp:lastPrinted>
  <dcterms:created xsi:type="dcterms:W3CDTF">2019-10-10T08:05:00Z</dcterms:created>
  <dcterms:modified xsi:type="dcterms:W3CDTF">2019-10-10T15:10:00Z</dcterms:modified>
</cp:coreProperties>
</file>